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80C6240"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r>
        <w:rPr>
          <w:rFonts w:cs="Arial"/>
          <w:b/>
          <w:bCs/>
          <w:iCs/>
          <w:szCs w:val="20"/>
        </w:rPr>
        <w:t>EG.D,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r w:rsidRPr="00680FC7">
        <w:rPr>
          <w:rFonts w:cs="Arial"/>
          <w:szCs w:val="20"/>
        </w:rPr>
        <w:t>Brno - Černá Pole, Lidická 1873/36, 602 00</w:t>
      </w:r>
    </w:p>
    <w:p w14:paraId="7DB7AB8B" w14:textId="3692F01D" w:rsidR="000B299A" w:rsidRPr="00DA2C52" w:rsidRDefault="000B299A" w:rsidP="000B299A">
      <w:pPr>
        <w:spacing w:line="280" w:lineRule="atLeast"/>
        <w:rPr>
          <w:szCs w:val="20"/>
        </w:rPr>
      </w:pPr>
      <w:r>
        <w:rPr>
          <w:szCs w:val="20"/>
        </w:rPr>
        <w:t>Z</w:t>
      </w:r>
      <w:r w:rsidRPr="00DA2C52">
        <w:rPr>
          <w:szCs w:val="20"/>
        </w:rPr>
        <w:t>astoupená:</w:t>
      </w:r>
      <w:r>
        <w:rPr>
          <w:szCs w:val="20"/>
        </w:rPr>
        <w:t xml:space="preserve"> Ing. Pavlem Čadou, Ph.D., místopředsedou představenstva</w:t>
      </w:r>
      <w:r w:rsidR="008A2F58">
        <w:rPr>
          <w:szCs w:val="20"/>
        </w:rPr>
        <w:t xml:space="preserve"> a Ing. Davidem Šafářem, členem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1704E2DF" w14:textId="08B2DD09" w:rsidR="00D737D1" w:rsidRPr="009D2DC0" w:rsidRDefault="00D737D1" w:rsidP="00D737D1">
      <w:pPr>
        <w:spacing w:line="280" w:lineRule="atLeast"/>
        <w:rPr>
          <w:rFonts w:cs="Arial"/>
          <w:b/>
          <w:szCs w:val="20"/>
        </w:rPr>
      </w:pPr>
      <w:r w:rsidRPr="009D2DC0">
        <w:rPr>
          <w:rFonts w:cs="Arial"/>
          <w:b/>
          <w:szCs w:val="20"/>
        </w:rPr>
        <w:t>Prodávající</w:t>
      </w:r>
      <w:r w:rsidR="007E30ED">
        <w:rPr>
          <w:rFonts w:cs="Arial"/>
          <w:b/>
          <w:szCs w:val="20"/>
        </w:rPr>
        <w:t xml:space="preserve"> 1</w:t>
      </w:r>
      <w:r w:rsidRPr="009D2DC0">
        <w:rPr>
          <w:rFonts w:cs="Arial"/>
          <w:b/>
          <w:szCs w:val="20"/>
        </w:rPr>
        <w:t>:</w:t>
      </w:r>
    </w:p>
    <w:p w14:paraId="318032F2"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1E2F2EA8" w14:textId="77777777" w:rsidR="00D737D1" w:rsidRPr="009D2DC0" w:rsidRDefault="00D737D1" w:rsidP="00D737D1">
      <w:pPr>
        <w:spacing w:line="280" w:lineRule="atLeast"/>
        <w:jc w:val="both"/>
        <w:rPr>
          <w:rFonts w:cs="Arial"/>
          <w:szCs w:val="20"/>
        </w:rPr>
      </w:pPr>
      <w:r w:rsidRPr="009D2DC0">
        <w:rPr>
          <w:rFonts w:cs="Arial"/>
          <w:szCs w:val="20"/>
        </w:rPr>
        <w:tab/>
      </w:r>
    </w:p>
    <w:p w14:paraId="131D941D"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70C7CF09"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3C5E7672"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0EF2B5BB"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103270E6"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7A21D03D" w14:textId="77777777" w:rsidR="00D737D1" w:rsidRPr="009D2DC0" w:rsidRDefault="00D737D1" w:rsidP="00D737D1">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7E3EA633" w14:textId="77777777" w:rsidR="00D737D1" w:rsidRPr="009D2DC0" w:rsidRDefault="00D737D1" w:rsidP="00D737D1">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447ADE0D"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38A56560"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6E57032D" w14:textId="2E4D803F" w:rsidR="00D737D1" w:rsidRPr="009D2DC0" w:rsidRDefault="00D737D1" w:rsidP="00C5563D">
      <w:pPr>
        <w:spacing w:after="120" w:line="280" w:lineRule="atLeast"/>
        <w:ind w:right="-284"/>
        <w:jc w:val="both"/>
        <w:rPr>
          <w:rFonts w:cs="Arial"/>
          <w:szCs w:val="20"/>
        </w:rPr>
      </w:pPr>
      <w:r w:rsidRPr="009D2DC0">
        <w:rPr>
          <w:rFonts w:cs="Arial"/>
          <w:szCs w:val="20"/>
        </w:rPr>
        <w:t xml:space="preserve">(dále jen </w:t>
      </w:r>
      <w:r w:rsidRPr="009D2DC0">
        <w:rPr>
          <w:rFonts w:cs="Arial"/>
          <w:b/>
          <w:szCs w:val="20"/>
        </w:rPr>
        <w:t xml:space="preserve">„prodávající č. 1“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1B21D4BA" w14:textId="1D67D9F4" w:rsidR="00D737D1" w:rsidRDefault="00D737D1" w:rsidP="00D737D1">
      <w:pPr>
        <w:spacing w:after="120" w:line="280" w:lineRule="atLeast"/>
        <w:jc w:val="both"/>
        <w:rPr>
          <w:rFonts w:cs="Arial"/>
          <w:szCs w:val="20"/>
        </w:rPr>
      </w:pPr>
    </w:p>
    <w:p w14:paraId="34212F72" w14:textId="486DE007" w:rsidR="007E30ED" w:rsidRPr="009D2DC0" w:rsidRDefault="007E30ED" w:rsidP="00D737D1">
      <w:pPr>
        <w:spacing w:after="120" w:line="280" w:lineRule="atLeast"/>
        <w:jc w:val="both"/>
        <w:rPr>
          <w:rFonts w:cs="Arial"/>
          <w:szCs w:val="20"/>
        </w:rPr>
      </w:pPr>
      <w:r w:rsidRPr="009D2DC0">
        <w:rPr>
          <w:rFonts w:cs="Arial"/>
          <w:b/>
          <w:szCs w:val="20"/>
        </w:rPr>
        <w:t>Prodávající</w:t>
      </w:r>
      <w:r>
        <w:rPr>
          <w:rFonts w:cs="Arial"/>
          <w:b/>
          <w:szCs w:val="20"/>
        </w:rPr>
        <w:t xml:space="preserve"> 2:</w:t>
      </w:r>
    </w:p>
    <w:p w14:paraId="7BEAB550"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763AC4C8" w14:textId="77777777" w:rsidR="00D737D1" w:rsidRPr="009D2DC0" w:rsidRDefault="00D737D1" w:rsidP="00D737D1">
      <w:pPr>
        <w:spacing w:line="280" w:lineRule="atLeast"/>
        <w:jc w:val="both"/>
        <w:rPr>
          <w:rFonts w:cs="Arial"/>
          <w:szCs w:val="20"/>
        </w:rPr>
      </w:pPr>
      <w:r w:rsidRPr="009D2DC0">
        <w:rPr>
          <w:rFonts w:cs="Arial"/>
          <w:szCs w:val="20"/>
        </w:rPr>
        <w:tab/>
      </w:r>
    </w:p>
    <w:p w14:paraId="479C1D46"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4B1BE091"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0783083A"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48DF3B9D"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36FEC5C2"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66F58781" w14:textId="77777777" w:rsidR="00D737D1" w:rsidRPr="009D2DC0" w:rsidRDefault="00D737D1" w:rsidP="00D737D1">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745C4C82" w14:textId="77777777" w:rsidR="00D737D1" w:rsidRPr="009D2DC0" w:rsidRDefault="00D737D1" w:rsidP="00D737D1">
      <w:pPr>
        <w:spacing w:line="280" w:lineRule="atLeast"/>
        <w:jc w:val="both"/>
        <w:rPr>
          <w:rFonts w:cs="Arial"/>
          <w:szCs w:val="20"/>
        </w:rPr>
      </w:pPr>
      <w:r w:rsidRPr="009D2DC0">
        <w:rPr>
          <w:rFonts w:cs="Arial"/>
          <w:szCs w:val="20"/>
        </w:rPr>
        <w:lastRenderedPageBreak/>
        <w:t xml:space="preserve">kontaktní osoba: </w:t>
      </w:r>
      <w:r w:rsidRPr="009D2DC0">
        <w:rPr>
          <w:rFonts w:cs="Arial"/>
          <w:szCs w:val="20"/>
          <w:highlight w:val="green"/>
        </w:rPr>
        <w:t>doplní účastník</w:t>
      </w:r>
    </w:p>
    <w:p w14:paraId="13EFFF9B"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792D91D5"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19506A2A" w14:textId="1E609D2E" w:rsidR="00D737D1" w:rsidRDefault="00D737D1" w:rsidP="00C5563D">
      <w:pPr>
        <w:spacing w:after="120" w:line="280" w:lineRule="atLeast"/>
        <w:ind w:right="-426"/>
        <w:jc w:val="both"/>
        <w:rPr>
          <w:rFonts w:cs="Arial"/>
          <w:szCs w:val="20"/>
        </w:rPr>
      </w:pPr>
      <w:r w:rsidRPr="009D2DC0">
        <w:rPr>
          <w:rFonts w:cs="Arial"/>
          <w:szCs w:val="20"/>
        </w:rPr>
        <w:t xml:space="preserve">(dále jen </w:t>
      </w:r>
      <w:r w:rsidRPr="009D2DC0">
        <w:rPr>
          <w:rFonts w:cs="Arial"/>
          <w:b/>
          <w:szCs w:val="20"/>
        </w:rPr>
        <w:t xml:space="preserve">„prodávající č. </w:t>
      </w:r>
      <w:r>
        <w:rPr>
          <w:rFonts w:cs="Arial"/>
          <w:b/>
          <w:szCs w:val="20"/>
        </w:rPr>
        <w:t>2</w:t>
      </w:r>
      <w:r w:rsidRPr="009D2DC0">
        <w:rPr>
          <w:rFonts w:cs="Arial"/>
          <w:b/>
          <w:szCs w:val="20"/>
        </w:rPr>
        <w:t xml:space="preserve">“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0EB73522"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sidR="00070024" w:rsidRPr="00070024">
        <w:rPr>
          <w:rFonts w:cs="Arial"/>
          <w:szCs w:val="20"/>
          <w:highlight w:val="yellow"/>
        </w:rPr>
        <w:t>doplní zadavatel</w:t>
      </w:r>
      <w:r w:rsidR="00C70CBA">
        <w:rPr>
          <w:rFonts w:cs="Arial"/>
          <w:szCs w:val="20"/>
        </w:rPr>
        <w:t xml:space="preserve"> (dále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9B4D70">
        <w:rPr>
          <w:rFonts w:cs="Arial"/>
          <w:szCs w:val="20"/>
        </w:rPr>
        <w:t xml:space="preserve">nazvané </w:t>
      </w:r>
      <w:bookmarkStart w:id="0" w:name="_Hlk523819095"/>
      <w:r w:rsidRPr="00B83E7D">
        <w:rPr>
          <w:rFonts w:cs="Arial"/>
          <w:b/>
          <w:szCs w:val="20"/>
        </w:rPr>
        <w:t>„</w:t>
      </w:r>
      <w:r w:rsidR="003D7E73" w:rsidRPr="00A172B1">
        <w:rPr>
          <w:rFonts w:cs="Arial"/>
          <w:b/>
          <w:bCs/>
          <w:szCs w:val="20"/>
        </w:rPr>
        <w:t xml:space="preserve">Smart </w:t>
      </w:r>
      <w:proofErr w:type="spellStart"/>
      <w:r w:rsidR="003D7E73" w:rsidRPr="00A172B1">
        <w:rPr>
          <w:rFonts w:cs="Arial"/>
          <w:b/>
          <w:bCs/>
          <w:szCs w:val="20"/>
        </w:rPr>
        <w:t>metering</w:t>
      </w:r>
      <w:proofErr w:type="spellEnd"/>
      <w:r w:rsidR="003D7E73" w:rsidRPr="00A172B1">
        <w:rPr>
          <w:rFonts w:cs="Arial"/>
          <w:b/>
          <w:bCs/>
          <w:szCs w:val="20"/>
        </w:rPr>
        <w:t xml:space="preserve"> elektroměry – Chammeleon</w:t>
      </w:r>
      <w:r w:rsidRPr="001862B2">
        <w:rPr>
          <w:rFonts w:cs="Arial"/>
          <w:b/>
          <w:szCs w:val="20"/>
        </w:rPr>
        <w:t>“</w:t>
      </w:r>
      <w:bookmarkEnd w:id="0"/>
      <w:r w:rsidRPr="009B4D70">
        <w:rPr>
          <w:rFonts w:cs="Arial"/>
          <w:b/>
          <w:bCs/>
          <w:iCs/>
          <w:szCs w:val="20"/>
        </w:rPr>
        <w:t xml:space="preserve"> </w:t>
      </w:r>
      <w:r w:rsidR="00CA4D6A" w:rsidRPr="00C43B57">
        <w:rPr>
          <w:rFonts w:cs="Arial"/>
          <w:b/>
          <w:bCs/>
          <w:highlight w:val="lightGray"/>
        </w:rPr>
        <w:t xml:space="preserve">Část B: </w:t>
      </w:r>
      <w:r w:rsidR="00CA4D6A" w:rsidRPr="00C43B57">
        <w:rPr>
          <w:rFonts w:cs="Arial"/>
          <w:b/>
          <w:bCs/>
          <w:szCs w:val="20"/>
          <w:highlight w:val="lightGray"/>
        </w:rPr>
        <w:t>Elektroměry třífázové s komunikací point-to-point s technologií LTE kategorie 1</w:t>
      </w:r>
      <w:r w:rsidR="00CA4D6A" w:rsidRPr="009B4D70">
        <w:rPr>
          <w:rFonts w:cs="Arial"/>
          <w:szCs w:val="20"/>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Pr>
          <w:rFonts w:cs="Arial"/>
          <w:szCs w:val="20"/>
        </w:rPr>
        <w:t>ZVZZ, a zadávací dokumentace kupujícího pro veřejnou zakázku (dále jen „</w:t>
      </w:r>
      <w:r>
        <w:rPr>
          <w:rFonts w:cs="Arial"/>
          <w:b/>
          <w:szCs w:val="20"/>
        </w:rPr>
        <w:t>zadávací dokumentace</w:t>
      </w:r>
      <w:r>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526FA20C" w:rsidR="008407F8" w:rsidRPr="00342BAB" w:rsidRDefault="008407F8" w:rsidP="00451940">
      <w:pPr>
        <w:numPr>
          <w:ilvl w:val="0"/>
          <w:numId w:val="1"/>
        </w:numPr>
        <w:spacing w:after="120" w:line="280" w:lineRule="atLeast"/>
        <w:jc w:val="both"/>
        <w:rPr>
          <w:rFonts w:cs="Arial"/>
          <w:szCs w:val="20"/>
        </w:rPr>
      </w:pPr>
      <w:r w:rsidRPr="00342BAB">
        <w:rPr>
          <w:rFonts w:cs="Arial"/>
          <w:szCs w:val="20"/>
        </w:rPr>
        <w:t xml:space="preserve">Předmětem této smlouvy je </w:t>
      </w:r>
      <w:r w:rsidR="008036E5" w:rsidRPr="00342BAB">
        <w:rPr>
          <w:rFonts w:cs="Arial"/>
          <w:b/>
          <w:szCs w:val="20"/>
        </w:rPr>
        <w:t>dodávka</w:t>
      </w:r>
      <w:r w:rsidR="008036E5" w:rsidRPr="00342BAB">
        <w:rPr>
          <w:rFonts w:cs="Arial"/>
          <w:szCs w:val="20"/>
        </w:rPr>
        <w:t xml:space="preserve"> </w:t>
      </w:r>
      <w:r w:rsidR="00BD2D0B" w:rsidRPr="00342BAB">
        <w:rPr>
          <w:b/>
          <w:bCs/>
        </w:rPr>
        <w:t>elektroměrů</w:t>
      </w:r>
      <w:r w:rsidR="00BD2D0B" w:rsidRPr="005D4E6C">
        <w:t xml:space="preserve"> </w:t>
      </w:r>
      <w:r w:rsidR="00D25E76" w:rsidRPr="00342BAB">
        <w:rPr>
          <w:rFonts w:cs="Arial"/>
          <w:b/>
          <w:szCs w:val="20"/>
        </w:rPr>
        <w:t>v</w:t>
      </w:r>
      <w:r w:rsidR="00226448" w:rsidRPr="00342BAB">
        <w:rPr>
          <w:rFonts w:cs="Arial"/>
          <w:b/>
          <w:szCs w:val="20"/>
        </w:rPr>
        <w:t xml:space="preserve">četně </w:t>
      </w:r>
      <w:r w:rsidR="00D4413A" w:rsidRPr="00342BAB">
        <w:rPr>
          <w:rFonts w:cs="Arial"/>
          <w:b/>
          <w:szCs w:val="20"/>
        </w:rPr>
        <w:t>kompletace a služeb technické podpory</w:t>
      </w:r>
      <w:r w:rsidR="003E0696" w:rsidRPr="00342BAB">
        <w:rPr>
          <w:rFonts w:cs="Arial"/>
          <w:bCs/>
          <w:szCs w:val="20"/>
        </w:rPr>
        <w:t xml:space="preserve"> uveden</w:t>
      </w:r>
      <w:r w:rsidR="00591CA7" w:rsidRPr="00342BAB">
        <w:rPr>
          <w:rFonts w:cs="Arial"/>
          <w:bCs/>
          <w:szCs w:val="20"/>
        </w:rPr>
        <w:t>ých</w:t>
      </w:r>
      <w:r w:rsidR="003E0696" w:rsidRPr="00342BAB">
        <w:rPr>
          <w:rFonts w:cs="Arial"/>
          <w:bCs/>
          <w:szCs w:val="20"/>
        </w:rPr>
        <w:t xml:space="preserve"> v příloze č. 2 </w:t>
      </w:r>
      <w:r w:rsidR="001259FA" w:rsidRPr="00342BAB">
        <w:rPr>
          <w:rFonts w:cs="Arial"/>
          <w:bCs/>
          <w:szCs w:val="20"/>
        </w:rPr>
        <w:t xml:space="preserve">této </w:t>
      </w:r>
      <w:r w:rsidR="003E0696" w:rsidRPr="00342BAB">
        <w:rPr>
          <w:rFonts w:cs="Arial"/>
          <w:bCs/>
          <w:szCs w:val="20"/>
        </w:rPr>
        <w:t>smlouvy</w:t>
      </w:r>
      <w:r w:rsidR="00342BAB">
        <w:rPr>
          <w:rFonts w:cs="Arial"/>
          <w:bCs/>
          <w:szCs w:val="20"/>
        </w:rPr>
        <w:t xml:space="preserve"> </w:t>
      </w:r>
      <w:r w:rsidRPr="00342BAB">
        <w:rPr>
          <w:rFonts w:cs="Arial"/>
          <w:szCs w:val="20"/>
        </w:rPr>
        <w:t>(dále jen „zboží“</w:t>
      </w:r>
      <w:r w:rsidR="00E554FB" w:rsidRPr="00342BAB">
        <w:rPr>
          <w:rFonts w:cs="Arial"/>
          <w:szCs w:val="20"/>
        </w:rPr>
        <w:t xml:space="preserve"> a „</w:t>
      </w:r>
      <w:r w:rsidR="00B70FAA" w:rsidRPr="00342BAB">
        <w:rPr>
          <w:rFonts w:cs="Arial"/>
          <w:szCs w:val="20"/>
        </w:rPr>
        <w:t>elektroměry</w:t>
      </w:r>
      <w:r w:rsidR="00E554FB" w:rsidRPr="00342BAB">
        <w:rPr>
          <w:rFonts w:cs="Arial"/>
          <w:szCs w:val="20"/>
        </w:rPr>
        <w:t>“</w:t>
      </w:r>
      <w:r w:rsidRPr="00342BAB">
        <w:rPr>
          <w:rFonts w:cs="Arial"/>
          <w:szCs w:val="20"/>
        </w:rPr>
        <w:t>)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441D169A" w14:textId="207865F0" w:rsidR="00EF60A6" w:rsidRDefault="0012113D" w:rsidP="00EF60A6">
      <w:pPr>
        <w:jc w:val="both"/>
        <w:rPr>
          <w:rFonts w:cs="Arial"/>
          <w:color w:val="000000" w:themeColor="text1"/>
          <w:shd w:val="clear" w:color="auto" w:fill="FFFFFF"/>
        </w:rPr>
      </w:pPr>
      <w:r w:rsidRPr="00C70DD2">
        <w:rPr>
          <w:rFonts w:cs="Arial"/>
          <w:szCs w:val="20"/>
        </w:rPr>
        <w:lastRenderedPageBreak/>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r w:rsidR="00EF60A6">
        <w:rPr>
          <w:rFonts w:cs="Arial"/>
          <w:bCs/>
          <w:iCs/>
          <w:szCs w:val="20"/>
        </w:rPr>
        <w:t xml:space="preserve"> Nad rámec této technické specifikace se </w:t>
      </w:r>
      <w:r w:rsidR="00EF60A6">
        <w:t>p</w:t>
      </w:r>
      <w:r w:rsidR="00EF60A6" w:rsidRPr="00DD5A48">
        <w:t>rodávající zavazuje</w:t>
      </w:r>
      <w:r w:rsidR="00EF60A6">
        <w:t>, že</w:t>
      </w:r>
      <w:r w:rsidR="00EF60A6" w:rsidRPr="00DD5A48">
        <w:t xml:space="preserve"> </w:t>
      </w:r>
      <w:r w:rsidR="00EF60A6" w:rsidRPr="00B103A5">
        <w:rPr>
          <w:rFonts w:cs="Arial"/>
          <w:color w:val="000000" w:themeColor="text1"/>
          <w:shd w:val="clear" w:color="auto" w:fill="FFFFFF"/>
        </w:rPr>
        <w:t xml:space="preserve">při realizaci této </w:t>
      </w:r>
      <w:r w:rsidR="00EF60A6">
        <w:rPr>
          <w:rFonts w:cs="Arial"/>
          <w:color w:val="000000" w:themeColor="text1"/>
          <w:shd w:val="clear" w:color="auto" w:fill="FFFFFF"/>
        </w:rPr>
        <w:t>smlouvy, zejména při dodávce elektroměrů,</w:t>
      </w:r>
      <w:r w:rsidR="00EF60A6" w:rsidRPr="00B103A5">
        <w:rPr>
          <w:rFonts w:cs="Arial"/>
          <w:color w:val="000000" w:themeColor="text1"/>
          <w:shd w:val="clear" w:color="auto" w:fill="FFFFFF"/>
        </w:rPr>
        <w:t xml:space="preserve"> </w:t>
      </w:r>
      <w:r w:rsidR="00EF60A6">
        <w:rPr>
          <w:rFonts w:cs="Arial"/>
          <w:color w:val="000000" w:themeColor="text1"/>
          <w:shd w:val="clear" w:color="auto" w:fill="FFFFFF"/>
        </w:rPr>
        <w:t>nepoužije</w:t>
      </w:r>
      <w:r w:rsidR="00EF60A6" w:rsidRPr="00577645" w:rsidDel="00577645">
        <w:rPr>
          <w:rFonts w:cs="Arial"/>
          <w:color w:val="000000" w:themeColor="text1"/>
          <w:shd w:val="clear" w:color="auto" w:fill="FFFFFF"/>
        </w:rPr>
        <w:t xml:space="preserve"> </w:t>
      </w:r>
      <w:r w:rsidR="00EF60A6">
        <w:rPr>
          <w:rFonts w:cs="Arial"/>
          <w:color w:val="000000" w:themeColor="text1"/>
          <w:shd w:val="clear" w:color="auto" w:fill="FFFFFF"/>
        </w:rPr>
        <w:t xml:space="preserve">takové </w:t>
      </w:r>
      <w:r w:rsidR="00EF60A6" w:rsidRPr="00B103A5">
        <w:rPr>
          <w:rFonts w:cs="Arial"/>
          <w:color w:val="000000" w:themeColor="text1"/>
          <w:shd w:val="clear" w:color="auto" w:fill="FFFFFF"/>
        </w:rPr>
        <w:t>technické nebo programové prostředky</w:t>
      </w:r>
      <w:r w:rsidR="00EF60A6">
        <w:rPr>
          <w:rFonts w:cs="Arial"/>
          <w:color w:val="000000" w:themeColor="text1"/>
          <w:shd w:val="clear" w:color="auto" w:fill="FFFFFF"/>
        </w:rPr>
        <w:t xml:space="preserve">, které mohou ovlivnit </w:t>
      </w:r>
      <w:r w:rsidR="00EF60A6" w:rsidRPr="0078069A">
        <w:rPr>
          <w:rFonts w:cs="Arial"/>
          <w:color w:val="000000" w:themeColor="text1"/>
          <w:shd w:val="clear" w:color="auto" w:fill="FFFFFF"/>
        </w:rPr>
        <w:t xml:space="preserve">bezpečnost </w:t>
      </w:r>
      <w:r w:rsidR="00EF60A6">
        <w:rPr>
          <w:rFonts w:cs="Arial"/>
          <w:color w:val="000000" w:themeColor="text1"/>
          <w:shd w:val="clear" w:color="auto" w:fill="FFFFFF"/>
        </w:rPr>
        <w:t xml:space="preserve">(důvěrnost, integritu nebo dostupnost), zejména: </w:t>
      </w:r>
    </w:p>
    <w:p w14:paraId="2AF8FBAC" w14:textId="77777777" w:rsidR="00EF60A6" w:rsidRDefault="00EF60A6" w:rsidP="00EF60A6">
      <w:pPr>
        <w:pStyle w:val="Odstavecseseznamem"/>
        <w:numPr>
          <w:ilvl w:val="0"/>
          <w:numId w:val="39"/>
        </w:numPr>
        <w:spacing w:after="200" w:line="276" w:lineRule="auto"/>
        <w:contextualSpacing/>
        <w:jc w:val="both"/>
        <w:rPr>
          <w:rFonts w:cs="Arial"/>
          <w:color w:val="000000" w:themeColor="text1"/>
          <w:shd w:val="clear" w:color="auto" w:fill="FFFFFF"/>
        </w:rPr>
      </w:pPr>
      <w:r>
        <w:rPr>
          <w:rFonts w:cs="Arial"/>
          <w:color w:val="000000" w:themeColor="text1"/>
          <w:shd w:val="clear" w:color="auto" w:fill="FFFFFF"/>
        </w:rPr>
        <w:t xml:space="preserve">bezpečnost </w:t>
      </w:r>
      <w:r w:rsidRPr="00464A65">
        <w:rPr>
          <w:rFonts w:cs="Arial"/>
          <w:color w:val="000000" w:themeColor="text1"/>
          <w:shd w:val="clear" w:color="auto" w:fill="FFFFFF"/>
        </w:rPr>
        <w:t xml:space="preserve">dat a </w:t>
      </w:r>
      <w:r>
        <w:rPr>
          <w:rFonts w:cs="Arial"/>
          <w:color w:val="000000" w:themeColor="text1"/>
          <w:shd w:val="clear" w:color="auto" w:fill="FFFFFF"/>
        </w:rPr>
        <w:t>komponent</w:t>
      </w:r>
      <w:r w:rsidRPr="00464A65">
        <w:rPr>
          <w:rFonts w:cs="Arial"/>
          <w:color w:val="000000" w:themeColor="text1"/>
          <w:shd w:val="clear" w:color="auto" w:fill="FFFFFF"/>
        </w:rPr>
        <w:t xml:space="preserve"> umožňujících požadovanou úroveň přímého měření typu B, C1, C2 nebo C3 </w:t>
      </w:r>
      <w:r w:rsidRPr="00464A65">
        <w:rPr>
          <w:rFonts w:cs="Arial"/>
          <w:shd w:val="clear" w:color="auto" w:fill="FFFFFF"/>
        </w:rPr>
        <w:t>(např. ovlivnění dat z měření a odeslání chybných dat do centrály)</w:t>
      </w:r>
      <w:r>
        <w:rPr>
          <w:rFonts w:cs="Arial"/>
          <w:color w:val="000000" w:themeColor="text1"/>
          <w:shd w:val="clear" w:color="auto" w:fill="FFFFFF"/>
        </w:rPr>
        <w:t xml:space="preserve">, </w:t>
      </w:r>
      <w:r w:rsidRPr="00464A65">
        <w:rPr>
          <w:rFonts w:cs="Arial"/>
          <w:color w:val="000000" w:themeColor="text1"/>
          <w:shd w:val="clear" w:color="auto" w:fill="FFFFFF"/>
        </w:rPr>
        <w:t xml:space="preserve">nebo </w:t>
      </w:r>
    </w:p>
    <w:p w14:paraId="2CDBB447" w14:textId="77777777" w:rsidR="00EF60A6" w:rsidRDefault="00EF60A6" w:rsidP="00EF60A6">
      <w:pPr>
        <w:pStyle w:val="Odstavecseseznamem"/>
        <w:numPr>
          <w:ilvl w:val="0"/>
          <w:numId w:val="39"/>
        </w:numPr>
        <w:spacing w:line="276" w:lineRule="auto"/>
        <w:contextualSpacing/>
        <w:jc w:val="both"/>
        <w:rPr>
          <w:rFonts w:cs="Arial"/>
          <w:color w:val="000000" w:themeColor="text1"/>
          <w:shd w:val="clear" w:color="auto" w:fill="FFFFFF"/>
        </w:rPr>
      </w:pPr>
      <w:r>
        <w:rPr>
          <w:rFonts w:cs="Arial"/>
          <w:color w:val="000000" w:themeColor="text1"/>
          <w:shd w:val="clear" w:color="auto" w:fill="FFFFFF"/>
        </w:rPr>
        <w:t xml:space="preserve">bezpečnost měření a </w:t>
      </w:r>
      <w:r w:rsidRPr="00464A65">
        <w:rPr>
          <w:rFonts w:cs="Arial"/>
          <w:color w:val="000000" w:themeColor="text1"/>
          <w:shd w:val="clear" w:color="auto" w:fill="FFFFFF"/>
        </w:rPr>
        <w:t>řízení elektrické energie ve vztahu ke koncovým zákazníkům</w:t>
      </w:r>
      <w:r>
        <w:rPr>
          <w:rFonts w:cs="Arial"/>
          <w:color w:val="000000" w:themeColor="text1"/>
          <w:shd w:val="clear" w:color="auto" w:fill="FFFFFF"/>
        </w:rPr>
        <w:t xml:space="preserve"> </w:t>
      </w:r>
      <w:r w:rsidRPr="00464A65">
        <w:rPr>
          <w:rFonts w:cs="Arial"/>
          <w:shd w:val="clear" w:color="auto" w:fill="FFFFFF"/>
        </w:rPr>
        <w:t>(např. neoprávněná manipulace s odpojovačem)</w:t>
      </w:r>
      <w:r w:rsidRPr="00464A65">
        <w:rPr>
          <w:rFonts w:cs="Arial"/>
          <w:color w:val="000000" w:themeColor="text1"/>
          <w:shd w:val="clear" w:color="auto" w:fill="FFFFFF"/>
        </w:rPr>
        <w:t xml:space="preserve">, </w:t>
      </w:r>
    </w:p>
    <w:p w14:paraId="0099B540" w14:textId="79FB4A81" w:rsidR="00AC1FE7" w:rsidRPr="00EF60A6" w:rsidRDefault="00EF60A6" w:rsidP="00E32005">
      <w:pPr>
        <w:widowControl w:val="0"/>
        <w:suppressAutoHyphens/>
        <w:spacing w:after="120" w:line="280" w:lineRule="atLeast"/>
        <w:jc w:val="both"/>
      </w:pPr>
      <w:r>
        <w:rPr>
          <w:rFonts w:cs="Arial"/>
          <w:color w:val="000000" w:themeColor="text1"/>
          <w:shd w:val="clear" w:color="auto" w:fill="FFFFFF"/>
        </w:rPr>
        <w:t xml:space="preserve">a které </w:t>
      </w:r>
      <w:r w:rsidRPr="00464A65">
        <w:rPr>
          <w:rFonts w:cs="Arial"/>
          <w:color w:val="000000" w:themeColor="text1"/>
          <w:shd w:val="clear" w:color="auto" w:fill="FFFFFF"/>
        </w:rPr>
        <w:t>pocház</w:t>
      </w:r>
      <w:r>
        <w:rPr>
          <w:rFonts w:cs="Arial"/>
          <w:color w:val="000000" w:themeColor="text1"/>
          <w:shd w:val="clear" w:color="auto" w:fill="FFFFFF"/>
        </w:rPr>
        <w:t>ejí</w:t>
      </w:r>
      <w:r w:rsidRPr="00464A65">
        <w:rPr>
          <w:rFonts w:cs="Arial"/>
          <w:color w:val="000000" w:themeColor="text1"/>
          <w:shd w:val="clear" w:color="auto" w:fill="FFFFFF"/>
        </w:rPr>
        <w:t xml:space="preserve"> ze států mimo </w:t>
      </w:r>
      <w:r w:rsidRPr="00937F8D">
        <w:rPr>
          <w:rFonts w:cs="Arial"/>
          <w:color w:val="000000" w:themeColor="text1"/>
          <w:shd w:val="clear" w:color="auto" w:fill="FFFFFF"/>
        </w:rPr>
        <w:t>Evropsk</w:t>
      </w:r>
      <w:r>
        <w:rPr>
          <w:rFonts w:cs="Arial"/>
          <w:color w:val="000000" w:themeColor="text1"/>
          <w:shd w:val="clear" w:color="auto" w:fill="FFFFFF"/>
        </w:rPr>
        <w:t>ou</w:t>
      </w:r>
      <w:r w:rsidRPr="00937F8D">
        <w:rPr>
          <w:rFonts w:cs="Arial"/>
          <w:color w:val="000000" w:themeColor="text1"/>
          <w:shd w:val="clear" w:color="auto" w:fill="FFFFFF"/>
        </w:rPr>
        <w:t xml:space="preserve"> uni</w:t>
      </w:r>
      <w:r>
        <w:rPr>
          <w:rFonts w:cs="Arial"/>
          <w:color w:val="000000" w:themeColor="text1"/>
          <w:shd w:val="clear" w:color="auto" w:fill="FFFFFF"/>
        </w:rPr>
        <w:t>i</w:t>
      </w:r>
      <w:r w:rsidRPr="00937F8D">
        <w:rPr>
          <w:rFonts w:cs="Arial"/>
          <w:color w:val="000000" w:themeColor="text1"/>
          <w:shd w:val="clear" w:color="auto" w:fill="FFFFFF"/>
        </w:rPr>
        <w:t>, Evropsk</w:t>
      </w:r>
      <w:r>
        <w:rPr>
          <w:rFonts w:cs="Arial"/>
          <w:color w:val="000000" w:themeColor="text1"/>
          <w:shd w:val="clear" w:color="auto" w:fill="FFFFFF"/>
        </w:rPr>
        <w:t>ý</w:t>
      </w:r>
      <w:r w:rsidRPr="00937F8D">
        <w:rPr>
          <w:rFonts w:cs="Arial"/>
          <w:color w:val="000000" w:themeColor="text1"/>
          <w:shd w:val="clear" w:color="auto" w:fill="FFFFFF"/>
        </w:rPr>
        <w:t xml:space="preserve"> hospodářsk</w:t>
      </w:r>
      <w:r>
        <w:rPr>
          <w:rFonts w:cs="Arial"/>
          <w:color w:val="000000" w:themeColor="text1"/>
          <w:shd w:val="clear" w:color="auto" w:fill="FFFFFF"/>
        </w:rPr>
        <w:t>ý</w:t>
      </w:r>
      <w:r w:rsidRPr="00937F8D">
        <w:rPr>
          <w:rFonts w:cs="Arial"/>
          <w:color w:val="000000" w:themeColor="text1"/>
          <w:shd w:val="clear" w:color="auto" w:fill="FFFFFF"/>
        </w:rPr>
        <w:t xml:space="preserve"> prostor, Organizac</w:t>
      </w:r>
      <w:r>
        <w:rPr>
          <w:rFonts w:cs="Arial"/>
          <w:color w:val="000000" w:themeColor="text1"/>
          <w:shd w:val="clear" w:color="auto" w:fill="FFFFFF"/>
        </w:rPr>
        <w:t>i</w:t>
      </w:r>
      <w:r w:rsidRPr="00937F8D">
        <w:rPr>
          <w:rFonts w:cs="Arial"/>
          <w:color w:val="000000" w:themeColor="text1"/>
          <w:shd w:val="clear" w:color="auto" w:fill="FFFFFF"/>
        </w:rPr>
        <w:t xml:space="preserve"> pro hospodářskou spolupráci a rozvoj či </w:t>
      </w:r>
      <w:r>
        <w:rPr>
          <w:rFonts w:cs="Arial"/>
          <w:color w:val="000000" w:themeColor="text1"/>
          <w:shd w:val="clear" w:color="auto" w:fill="FFFFFF"/>
        </w:rPr>
        <w:t xml:space="preserve">mimo </w:t>
      </w:r>
      <w:r w:rsidRPr="00937F8D">
        <w:rPr>
          <w:rFonts w:cs="Arial"/>
          <w:color w:val="000000" w:themeColor="text1"/>
          <w:shd w:val="clear" w:color="auto" w:fill="FFFFFF"/>
        </w:rPr>
        <w:t>Severoatlantick</w:t>
      </w:r>
      <w:r>
        <w:rPr>
          <w:rFonts w:cs="Arial"/>
          <w:color w:val="000000" w:themeColor="text1"/>
          <w:shd w:val="clear" w:color="auto" w:fill="FFFFFF"/>
        </w:rPr>
        <w:t>ou</w:t>
      </w:r>
      <w:r w:rsidRPr="00937F8D">
        <w:rPr>
          <w:rFonts w:cs="Arial"/>
          <w:color w:val="000000" w:themeColor="text1"/>
          <w:shd w:val="clear" w:color="auto" w:fill="FFFFFF"/>
        </w:rPr>
        <w:t xml:space="preserve"> alianc</w:t>
      </w:r>
      <w:r>
        <w:rPr>
          <w:rFonts w:cs="Arial"/>
          <w:color w:val="000000" w:themeColor="text1"/>
          <w:shd w:val="clear" w:color="auto" w:fill="FFFFFF"/>
        </w:rPr>
        <w:t>i</w:t>
      </w:r>
      <w:r w:rsidRPr="00464A65">
        <w:rPr>
          <w:rFonts w:cs="Arial"/>
          <w:color w:val="000000" w:themeColor="text1"/>
          <w:shd w:val="clear" w:color="auto" w:fill="FFFFFF"/>
        </w:rPr>
        <w:t>.</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1" w:name="_Hlk523825672"/>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trvání této smlouvy, </w:t>
      </w:r>
      <w:r w:rsidR="00F41952">
        <w:rPr>
          <w:rFonts w:cs="Arial"/>
          <w:szCs w:val="20"/>
        </w:rPr>
        <w:t>(</w:t>
      </w:r>
      <w:proofErr w:type="spellStart"/>
      <w:r w:rsidR="00F41952">
        <w:rPr>
          <w:rFonts w:cs="Arial"/>
          <w:szCs w:val="20"/>
        </w:rPr>
        <w:t>iv</w:t>
      </w:r>
      <w:proofErr w:type="spellEnd"/>
      <w:r w:rsidR="00F41952">
        <w:rPr>
          <w:rFonts w:cs="Arial"/>
          <w:szCs w:val="20"/>
        </w:rPr>
        <w:t xml:space="preserve">) zadávací dokumentací </w:t>
      </w:r>
      <w:r w:rsidRPr="00513100">
        <w:rPr>
          <w:rFonts w:cs="Arial"/>
          <w:szCs w:val="20"/>
        </w:rPr>
        <w:t>a (v) českým právem, zejména občanský zákoník a ZZVZ.</w:t>
      </w:r>
    </w:p>
    <w:bookmarkEnd w:id="1"/>
    <w:p w14:paraId="431DADAB" w14:textId="71F71E7B" w:rsidR="00136E33"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1A34352C" w:rsidR="002D160B" w:rsidRPr="00587CD3" w:rsidRDefault="007C63FE" w:rsidP="00E42861">
      <w:pPr>
        <w:numPr>
          <w:ilvl w:val="0"/>
          <w:numId w:val="2"/>
        </w:numPr>
        <w:spacing w:after="120" w:line="280" w:lineRule="atLeast"/>
        <w:jc w:val="both"/>
        <w:rPr>
          <w:rFonts w:cs="Arial"/>
          <w:szCs w:val="20"/>
        </w:rPr>
      </w:pPr>
      <w:r w:rsidRPr="001A7769">
        <w:rPr>
          <w:rFonts w:cs="Arial"/>
          <w:szCs w:val="20"/>
        </w:rPr>
        <w:lastRenderedPageBreak/>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del w:id="2" w:author="Autor">
        <w:r w:rsidR="00854717" w:rsidRPr="00587CD3" w:rsidDel="00D051B0">
          <w:rPr>
            <w:rFonts w:cs="Arial"/>
            <w:szCs w:val="20"/>
          </w:rPr>
          <w:delText>10</w:delText>
        </w:r>
        <w:r w:rsidR="00605A3C" w:rsidRPr="00587CD3" w:rsidDel="00D051B0">
          <w:rPr>
            <w:rFonts w:cs="Arial"/>
            <w:szCs w:val="20"/>
          </w:rPr>
          <w:delText xml:space="preserve"> </w:delText>
        </w:r>
      </w:del>
      <w:ins w:id="3" w:author="Autor">
        <w:r w:rsidR="00D051B0">
          <w:rPr>
            <w:rFonts w:cs="Arial"/>
            <w:szCs w:val="20"/>
          </w:rPr>
          <w:t>16</w:t>
        </w:r>
        <w:r w:rsidR="00D051B0" w:rsidRPr="00587CD3">
          <w:rPr>
            <w:rFonts w:cs="Arial"/>
            <w:szCs w:val="20"/>
          </w:rPr>
          <w:t xml:space="preserve"> </w:t>
        </w:r>
      </w:ins>
      <w:r w:rsidR="00586415" w:rsidRPr="00587CD3">
        <w:rPr>
          <w:rFonts w:cs="Arial"/>
          <w:szCs w:val="20"/>
        </w:rPr>
        <w:t>týdnů</w:t>
      </w:r>
      <w:r w:rsidR="00B332DD" w:rsidRPr="00587CD3">
        <w:rPr>
          <w:rFonts w:cs="Arial"/>
          <w:szCs w:val="20"/>
        </w:rPr>
        <w:t xml:space="preserve"> </w:t>
      </w:r>
      <w:r w:rsidR="00327D7B" w:rsidRPr="00587CD3">
        <w:rPr>
          <w:rFonts w:cs="Arial"/>
          <w:szCs w:val="20"/>
        </w:rPr>
        <w:t xml:space="preserve">od </w:t>
      </w:r>
      <w:r w:rsidR="0045415D" w:rsidRPr="00587CD3">
        <w:rPr>
          <w:rFonts w:cs="Arial"/>
          <w:szCs w:val="20"/>
        </w:rPr>
        <w:t xml:space="preserve">doručení </w:t>
      </w:r>
      <w:r w:rsidR="002D3EEF" w:rsidRPr="00587CD3">
        <w:rPr>
          <w:rFonts w:cs="Arial"/>
          <w:szCs w:val="20"/>
        </w:rPr>
        <w:t>výzvy k plnění</w:t>
      </w:r>
      <w:r w:rsidR="0045415D" w:rsidRPr="00587CD3">
        <w:rPr>
          <w:rFonts w:cs="Arial"/>
          <w:szCs w:val="20"/>
        </w:rPr>
        <w:t xml:space="preserve"> prodávajícímu</w:t>
      </w:r>
      <w:r w:rsidR="00811306" w:rsidRPr="00587CD3">
        <w:rPr>
          <w:rFonts w:cs="Arial"/>
          <w:szCs w:val="20"/>
        </w:rPr>
        <w:t xml:space="preserve">, ledaže kupující určí </w:t>
      </w:r>
      <w:r w:rsidR="002D3EEF" w:rsidRPr="00587CD3">
        <w:rPr>
          <w:rFonts w:cs="Arial"/>
          <w:szCs w:val="20"/>
        </w:rPr>
        <w:t>ve výzvě k plnění</w:t>
      </w:r>
      <w:r w:rsidR="00811306" w:rsidRPr="00587CD3">
        <w:rPr>
          <w:rFonts w:cs="Arial"/>
          <w:szCs w:val="20"/>
        </w:rPr>
        <w:t xml:space="preserve"> pozdější dodací lhůtu.</w:t>
      </w:r>
      <w:r w:rsidR="00F51AE1" w:rsidRPr="00587CD3">
        <w:rPr>
          <w:rFonts w:cs="Arial"/>
          <w:szCs w:val="20"/>
        </w:rPr>
        <w:t xml:space="preserve"> </w:t>
      </w:r>
      <w:r w:rsidR="00F35BD9" w:rsidRPr="00587CD3">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587CD3" w:rsidRDefault="007A7407" w:rsidP="00962D64">
      <w:pPr>
        <w:numPr>
          <w:ilvl w:val="0"/>
          <w:numId w:val="2"/>
        </w:numPr>
        <w:spacing w:after="120" w:line="280" w:lineRule="atLeast"/>
        <w:jc w:val="both"/>
        <w:rPr>
          <w:rFonts w:cs="Arial"/>
          <w:szCs w:val="20"/>
        </w:rPr>
      </w:pPr>
      <w:bookmarkStart w:id="4" w:name="_Hlk528058176"/>
      <w:r w:rsidRPr="00587CD3">
        <w:rPr>
          <w:rFonts w:cs="Arial"/>
          <w:szCs w:val="20"/>
        </w:rPr>
        <w:t>Při dodání zboží do místa plnění musí prodávající zboží dodat ve dnech určených kupujícím ve výzvě k plnění v souladu s dodací lhůtou dle odstavce</w:t>
      </w:r>
      <w:r w:rsidR="007C6F18" w:rsidRPr="00587CD3">
        <w:rPr>
          <w:rFonts w:cs="Arial"/>
          <w:szCs w:val="20"/>
        </w:rPr>
        <w:t xml:space="preserve"> 3.</w:t>
      </w:r>
      <w:r w:rsidR="00F26ADA" w:rsidRPr="00587CD3">
        <w:rPr>
          <w:rFonts w:cs="Arial"/>
          <w:szCs w:val="20"/>
        </w:rPr>
        <w:t xml:space="preserve"> tohoto článku,</w:t>
      </w:r>
      <w:r w:rsidRPr="00587CD3">
        <w:rPr>
          <w:rFonts w:cs="Arial"/>
          <w:szCs w:val="20"/>
        </w:rPr>
        <w:t xml:space="preserve"> jinak v pracovní dny, a to od pondělí do čtvrtka v době od 6.30 do 1</w:t>
      </w:r>
      <w:r w:rsidR="00586415" w:rsidRPr="00587CD3">
        <w:rPr>
          <w:rFonts w:cs="Arial"/>
          <w:szCs w:val="20"/>
        </w:rPr>
        <w:t>3</w:t>
      </w:r>
      <w:r w:rsidRPr="00587CD3">
        <w:rPr>
          <w:rFonts w:cs="Arial"/>
          <w:szCs w:val="20"/>
        </w:rPr>
        <w:t>.</w:t>
      </w:r>
      <w:r w:rsidR="00586415" w:rsidRPr="00587CD3">
        <w:rPr>
          <w:rFonts w:cs="Arial"/>
          <w:szCs w:val="20"/>
        </w:rPr>
        <w:t>0</w:t>
      </w:r>
      <w:r w:rsidRPr="00587CD3">
        <w:rPr>
          <w:rFonts w:cs="Arial"/>
          <w:szCs w:val="20"/>
        </w:rPr>
        <w:t xml:space="preserve">0 hodin a v pátek od 6.30 do 12.00 hodin. </w:t>
      </w:r>
    </w:p>
    <w:p w14:paraId="18F5EB21" w14:textId="2D5A12E9" w:rsidR="00BF4EBF" w:rsidRDefault="00567870" w:rsidP="00962D64">
      <w:pPr>
        <w:numPr>
          <w:ilvl w:val="0"/>
          <w:numId w:val="2"/>
        </w:numPr>
        <w:spacing w:after="120" w:line="280" w:lineRule="atLeast"/>
        <w:jc w:val="both"/>
        <w:rPr>
          <w:rFonts w:cs="Arial"/>
          <w:szCs w:val="20"/>
        </w:rPr>
      </w:pPr>
      <w:bookmarkStart w:id="5" w:name="_Hlk528058212"/>
      <w:bookmarkEnd w:id="4"/>
      <w:r w:rsidRPr="00587CD3">
        <w:rPr>
          <w:rFonts w:cs="Arial"/>
          <w:szCs w:val="20"/>
        </w:rPr>
        <w:t xml:space="preserve">Prodávající je dále navíc povinen avizovat kupujícímu předem realizaci každé zamýšlené dodávky požadované kupujícím na základě výzvy kupujícího dle předchozích vět, a to emailem na adresu </w:t>
      </w:r>
      <w:r w:rsidRPr="00587CD3">
        <w:rPr>
          <w:rFonts w:cs="Arial"/>
          <w:b/>
          <w:szCs w:val="20"/>
        </w:rPr>
        <w:t>cejchovna@egd.cz</w:t>
      </w:r>
      <w:r w:rsidRPr="00587CD3">
        <w:rPr>
          <w:rFonts w:cs="Arial"/>
          <w:szCs w:val="20"/>
        </w:rPr>
        <w:t>, případně na adresu jiných osob určených kupujícím (dále jen „</w:t>
      </w:r>
      <w:r w:rsidRPr="00587CD3">
        <w:rPr>
          <w:rFonts w:cs="Arial"/>
          <w:b/>
          <w:szCs w:val="20"/>
        </w:rPr>
        <w:t>avízo o dodání</w:t>
      </w:r>
      <w:r w:rsidRPr="00587CD3">
        <w:rPr>
          <w:rFonts w:cs="Arial"/>
          <w:szCs w:val="20"/>
        </w:rPr>
        <w:t>“). Avízo o dodání musí prodávající učinit vůči kupu</w:t>
      </w:r>
      <w:r w:rsidRPr="00BB6981">
        <w:rPr>
          <w:rFonts w:cs="Arial"/>
          <w:szCs w:val="20"/>
        </w:rPr>
        <w:t xml:space="preserve">jícímu alespoň 5 pracovní dnů před zamýšleným uskutečněním požadované dodávky. </w:t>
      </w:r>
      <w:bookmarkEnd w:id="5"/>
      <w:r w:rsidRPr="00BB6981">
        <w:rPr>
          <w:rFonts w:cs="Arial"/>
          <w:szCs w:val="20"/>
        </w:rPr>
        <w:t>Avízo o dodání musí obsahovat nejméně</w:t>
      </w:r>
      <w:r w:rsidRPr="00962D64">
        <w:rPr>
          <w:rFonts w:cs="Arial"/>
          <w:szCs w:val="20"/>
        </w:rPr>
        <w:t xml:space="preserve">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7BD5BEAC" w14:textId="676FA21E" w:rsidR="00E93F4E" w:rsidRPr="007B5E73" w:rsidRDefault="00E93F4E" w:rsidP="00E93F4E">
      <w:pPr>
        <w:numPr>
          <w:ilvl w:val="0"/>
          <w:numId w:val="2"/>
        </w:numPr>
        <w:spacing w:line="280" w:lineRule="atLeast"/>
        <w:jc w:val="both"/>
        <w:rPr>
          <w:rFonts w:cs="Arial"/>
          <w:szCs w:val="20"/>
        </w:rPr>
      </w:pPr>
      <w:r w:rsidRPr="007B5E73">
        <w:rPr>
          <w:rFonts w:cs="Arial"/>
          <w:szCs w:val="20"/>
        </w:rPr>
        <w:t xml:space="preserve">Každý z prodávajících je povinen </w:t>
      </w:r>
      <w:r w:rsidR="00425B13" w:rsidRPr="007B5E73">
        <w:rPr>
          <w:rFonts w:cs="Arial"/>
          <w:szCs w:val="20"/>
        </w:rPr>
        <w:t xml:space="preserve">po </w:t>
      </w:r>
      <w:r w:rsidRPr="007B5E73">
        <w:rPr>
          <w:rFonts w:cs="Arial"/>
          <w:szCs w:val="20"/>
        </w:rPr>
        <w:t>uzavření této smlouvy</w:t>
      </w:r>
      <w:r w:rsidR="008903BB" w:rsidRPr="007B5E73">
        <w:rPr>
          <w:rFonts w:cs="Arial"/>
          <w:szCs w:val="20"/>
        </w:rPr>
        <w:t xml:space="preserve"> </w:t>
      </w:r>
      <w:r w:rsidR="00425B13" w:rsidRPr="007B5E73">
        <w:rPr>
          <w:rFonts w:cs="Arial"/>
          <w:szCs w:val="20"/>
        </w:rPr>
        <w:t>vytvořit</w:t>
      </w:r>
      <w:r w:rsidR="00FD1615" w:rsidRPr="007B5E73">
        <w:rPr>
          <w:rFonts w:cs="Arial"/>
          <w:szCs w:val="20"/>
        </w:rPr>
        <w:t xml:space="preserve"> skladovou zásobu zboží dodávaného dle této smlouv</w:t>
      </w:r>
      <w:r w:rsidR="007C1129" w:rsidRPr="007B5E73">
        <w:rPr>
          <w:rFonts w:cs="Arial"/>
          <w:szCs w:val="20"/>
        </w:rPr>
        <w:t>y</w:t>
      </w:r>
      <w:r w:rsidR="00867491" w:rsidRPr="007B5E73">
        <w:rPr>
          <w:rFonts w:cs="Arial"/>
          <w:szCs w:val="20"/>
        </w:rPr>
        <w:t xml:space="preserve">, </w:t>
      </w:r>
      <w:r w:rsidR="00D35268" w:rsidRPr="007B5E73">
        <w:rPr>
          <w:rFonts w:cs="Arial"/>
          <w:szCs w:val="20"/>
        </w:rPr>
        <w:t>a to</w:t>
      </w:r>
      <w:r w:rsidR="00425B13" w:rsidRPr="007B5E73">
        <w:rPr>
          <w:rFonts w:cs="Arial"/>
          <w:szCs w:val="20"/>
        </w:rPr>
        <w:t xml:space="preserve"> nejpozději do 10 týdnů</w:t>
      </w:r>
      <w:r w:rsidR="00D35268" w:rsidRPr="007B5E73">
        <w:rPr>
          <w:rFonts w:cs="Arial"/>
          <w:szCs w:val="20"/>
        </w:rPr>
        <w:t xml:space="preserve"> od </w:t>
      </w:r>
      <w:r w:rsidR="00867491" w:rsidRPr="007B5E73">
        <w:rPr>
          <w:rFonts w:cs="Arial"/>
          <w:szCs w:val="20"/>
        </w:rPr>
        <w:t>písemného vyzvání kupující</w:t>
      </w:r>
      <w:r w:rsidR="0047680F" w:rsidRPr="007B5E73">
        <w:rPr>
          <w:rFonts w:cs="Arial"/>
          <w:szCs w:val="20"/>
        </w:rPr>
        <w:t>m</w:t>
      </w:r>
      <w:r w:rsidR="00FB30E6" w:rsidRPr="007B5E73">
        <w:rPr>
          <w:rFonts w:cs="Arial"/>
          <w:szCs w:val="20"/>
        </w:rPr>
        <w:t>. To</w:t>
      </w:r>
      <w:r w:rsidRPr="007B5E73">
        <w:rPr>
          <w:rFonts w:cs="Arial"/>
          <w:szCs w:val="20"/>
        </w:rPr>
        <w:t>to</w:t>
      </w:r>
      <w:r w:rsidR="00FB30E6" w:rsidRPr="007B5E73">
        <w:rPr>
          <w:rFonts w:cs="Arial"/>
          <w:szCs w:val="20"/>
        </w:rPr>
        <w:t xml:space="preserve"> platí</w:t>
      </w:r>
      <w:r w:rsidRPr="007B5E73">
        <w:rPr>
          <w:rFonts w:cs="Arial"/>
          <w:szCs w:val="20"/>
        </w:rPr>
        <w:t xml:space="preserve"> pro každou položku zboží dle </w:t>
      </w:r>
      <w:r w:rsidRPr="007B5E73">
        <w:rPr>
          <w:rFonts w:cs="Arial"/>
          <w:szCs w:val="20"/>
          <w:u w:val="single"/>
        </w:rPr>
        <w:t>přílohy 1</w:t>
      </w:r>
      <w:r w:rsidRPr="007B5E73">
        <w:rPr>
          <w:rFonts w:cs="Arial"/>
          <w:szCs w:val="20"/>
        </w:rPr>
        <w:t xml:space="preserve"> této smlouvy v množství odpovídajícím 1/</w:t>
      </w:r>
      <w:r w:rsidR="006C5951" w:rsidRPr="007B5E73">
        <w:rPr>
          <w:rFonts w:cs="Arial"/>
          <w:szCs w:val="20"/>
        </w:rPr>
        <w:t>16</w:t>
      </w:r>
      <w:r w:rsidRPr="007B5E73">
        <w:rPr>
          <w:rFonts w:cs="Arial"/>
          <w:szCs w:val="20"/>
        </w:rPr>
        <w:t xml:space="preserve"> </w:t>
      </w:r>
      <w:r w:rsidR="006C5951" w:rsidRPr="007B5E73">
        <w:rPr>
          <w:rFonts w:cs="Arial"/>
          <w:szCs w:val="20"/>
        </w:rPr>
        <w:t>předpokládaného o</w:t>
      </w:r>
      <w:r w:rsidRPr="007B5E73">
        <w:rPr>
          <w:rFonts w:cs="Arial"/>
          <w:szCs w:val="20"/>
        </w:rPr>
        <w:t>dběrného množství uvedeného u té které položky v </w:t>
      </w:r>
      <w:r w:rsidRPr="007B5E73">
        <w:rPr>
          <w:rFonts w:cs="Arial"/>
          <w:szCs w:val="20"/>
          <w:u w:val="single"/>
        </w:rPr>
        <w:t>příloze 1</w:t>
      </w:r>
      <w:r w:rsidRPr="007B5E73">
        <w:t xml:space="preserve"> této smlouvy a tuto skladovou zásobu udržovat pro každou z těchto položek po celou dobu trvání této smlouvy. To znamená, že dodá-li kterýkoli z prodávajících zboží na základě této smlouvy kupujícímu, musí ve lhůtě dle předchozí věty, počítané v případě doplnění skladové zásoby od uzavření příslušné dílčí kupní smlouvy, doplnit skladovou zásobu tak, aby dosahovala u každé položky zboží množství dle předchozí věty, ledaže by došlo k překročení limitního odběrného množství u té které položky dle </w:t>
      </w:r>
      <w:r w:rsidRPr="007B5E73">
        <w:rPr>
          <w:u w:val="single"/>
        </w:rPr>
        <w:t>přílohy 1;</w:t>
      </w:r>
      <w:r w:rsidRPr="007B5E73">
        <w:t xml:space="preserve"> v takovém případě musí být skladová zásoba doplněna nanejvýš do limitního odběrného množství u té které doplňované položky zboží. Pro vyloučení všech pochybností se sjednává, že kupující je oprávněn postupem podle </w:t>
      </w:r>
      <w:proofErr w:type="spellStart"/>
      <w:r w:rsidRPr="007B5E73">
        <w:t>ust</w:t>
      </w:r>
      <w:proofErr w:type="spellEnd"/>
      <w:r w:rsidRPr="007B5E73">
        <w:t>. čl. I. odst. 3. této smlouvy poptat najednou i větší množství zboží, než je množství skladové zásoby zboží definované dle tohoto odstavce.</w:t>
      </w:r>
    </w:p>
    <w:p w14:paraId="5200C92A" w14:textId="77777777" w:rsidR="00E93F4E" w:rsidRPr="007B5E73" w:rsidRDefault="00E93F4E" w:rsidP="00E93F4E">
      <w:pPr>
        <w:spacing w:line="280" w:lineRule="atLeast"/>
        <w:ind w:left="340"/>
        <w:jc w:val="both"/>
        <w:rPr>
          <w:rFonts w:cs="Arial"/>
          <w:szCs w:val="20"/>
        </w:rPr>
      </w:pPr>
    </w:p>
    <w:p w14:paraId="033233B1" w14:textId="7EAAA634"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prodávajícího 1, 2 a 3 jejich skladové zásoby vytvořené v souladu s předchozím odstavcem během trvání této smlouvy vždy ke konci kalendářního roku za cenu určenou v souladu s touto smlouvou. Dojde-li k odkoupení skladových zásob prodávajícího 1</w:t>
      </w:r>
      <w:r w:rsidR="007B5E73" w:rsidRPr="007B5E73">
        <w:rPr>
          <w:rFonts w:cs="Arial"/>
          <w:szCs w:val="20"/>
        </w:rPr>
        <w:t xml:space="preserve">, </w:t>
      </w:r>
      <w:r w:rsidRPr="007B5E73">
        <w:rPr>
          <w:rFonts w:cs="Arial"/>
          <w:szCs w:val="20"/>
        </w:rPr>
        <w:t>prodávajícího 2</w:t>
      </w:r>
      <w:r w:rsidR="007B5E73" w:rsidRPr="007B5E73">
        <w:rPr>
          <w:rFonts w:cs="Arial"/>
          <w:szCs w:val="20"/>
        </w:rPr>
        <w:t xml:space="preserve"> a prodávajícího 3 </w:t>
      </w:r>
      <w:r w:rsidRPr="007B5E73">
        <w:rPr>
          <w:rFonts w:cs="Arial"/>
          <w:szCs w:val="20"/>
        </w:rPr>
        <w:t xml:space="preserve"> kupujícím dle předchozí věty, zavazují se prodávající 1</w:t>
      </w:r>
      <w:r w:rsidR="007B5E73" w:rsidRPr="007B5E73">
        <w:rPr>
          <w:rFonts w:cs="Arial"/>
          <w:szCs w:val="20"/>
        </w:rPr>
        <w:t xml:space="preserve">, </w:t>
      </w:r>
      <w:r w:rsidRPr="007B5E73">
        <w:rPr>
          <w:rFonts w:cs="Arial"/>
          <w:szCs w:val="20"/>
        </w:rPr>
        <w:t>prodávající 2</w:t>
      </w:r>
      <w:r w:rsidR="007B5E73" w:rsidRPr="007B5E73">
        <w:rPr>
          <w:rFonts w:cs="Arial"/>
          <w:szCs w:val="20"/>
        </w:rPr>
        <w:t xml:space="preserve"> a prodávající 3</w:t>
      </w:r>
      <w:r w:rsidRPr="007B5E73">
        <w:rPr>
          <w:rFonts w:cs="Arial"/>
          <w:szCs w:val="20"/>
        </w:rPr>
        <w:t xml:space="preserve"> znovu vytvořit skladové zásoby dle pravidel uvedených v předchozím odstavci, a to během prvních 6 týdnů následujících po konci kalendářního roku, ve kterém došlo k odkoupení skladových zásob. </w:t>
      </w:r>
    </w:p>
    <w:p w14:paraId="37F5C233" w14:textId="77777777" w:rsidR="00E93F4E" w:rsidRPr="007B5E73" w:rsidRDefault="00E93F4E" w:rsidP="00E93F4E">
      <w:pPr>
        <w:spacing w:line="280" w:lineRule="atLeast"/>
        <w:ind w:left="340"/>
        <w:jc w:val="both"/>
        <w:rPr>
          <w:rFonts w:cs="Arial"/>
          <w:szCs w:val="20"/>
        </w:rPr>
      </w:pPr>
    </w:p>
    <w:p w14:paraId="6A280182" w14:textId="77777777"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každého z prodávajících jejich skladové zásoby ve smyslu předchozích odstavců za cenu určenou dle této smlouvy též při jejím ukončení; kupující však nemá tuto povinnost odkoupit skladové zásoby v případě ukončení této smlouvy pro porušení povinnosti některého z prodávajících, a to ve vztahu k porušiteli či porušitelům povinnosti.</w:t>
      </w:r>
    </w:p>
    <w:p w14:paraId="0D55DCA5" w14:textId="77777777" w:rsidR="002307FB" w:rsidRPr="007B5E73" w:rsidRDefault="002307FB" w:rsidP="002307FB">
      <w:pPr>
        <w:pStyle w:val="Odstavecseseznamem"/>
        <w:rPr>
          <w:rFonts w:cs="Arial"/>
          <w:szCs w:val="20"/>
        </w:rPr>
      </w:pPr>
    </w:p>
    <w:p w14:paraId="1D6A2D3A" w14:textId="377938FD" w:rsidR="002307FB" w:rsidRPr="007B5E73" w:rsidRDefault="002307FB" w:rsidP="00E93F4E">
      <w:pPr>
        <w:numPr>
          <w:ilvl w:val="0"/>
          <w:numId w:val="2"/>
        </w:numPr>
        <w:spacing w:line="280" w:lineRule="atLeast"/>
        <w:jc w:val="both"/>
        <w:rPr>
          <w:rFonts w:cs="Arial"/>
          <w:szCs w:val="20"/>
        </w:rPr>
      </w:pPr>
      <w:r w:rsidRPr="007B5E73">
        <w:rPr>
          <w:rFonts w:cs="Arial"/>
          <w:szCs w:val="20"/>
        </w:rPr>
        <w:t xml:space="preserve">Prodávající je povinen </w:t>
      </w:r>
      <w:r w:rsidR="000F0B2A" w:rsidRPr="007B5E73">
        <w:rPr>
          <w:rFonts w:cs="Arial"/>
          <w:szCs w:val="20"/>
        </w:rPr>
        <w:t xml:space="preserve">mít skladovou zásobu zboží na území EU.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429BB9CA" w:rsidR="000C2ABF" w:rsidRPr="000C2ABF" w:rsidRDefault="000C2ABF" w:rsidP="000C2ABF">
      <w:pPr>
        <w:numPr>
          <w:ilvl w:val="0"/>
          <w:numId w:val="5"/>
        </w:numPr>
        <w:spacing w:line="280" w:lineRule="atLeast"/>
        <w:ind w:left="426" w:hanging="426"/>
        <w:jc w:val="both"/>
      </w:pPr>
      <w:r w:rsidRPr="00513100">
        <w:t>Cena zboží je uvedena v</w:t>
      </w:r>
      <w:r w:rsidR="00C107E2">
        <w:t> </w:t>
      </w:r>
      <w:r w:rsidRPr="00513100">
        <w:t>ceníku</w:t>
      </w:r>
      <w:r w:rsidR="00C107E2">
        <w:t xml:space="preserve">, </w:t>
      </w:r>
      <w:r w:rsidR="00C107E2" w:rsidRPr="00C107E2">
        <w:t>v souladu s mechanismem pro její výpočet</w:t>
      </w:r>
      <w:r w:rsidRPr="00513100">
        <w:t xml:space="preserve">,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7AA0A93E" w14:textId="0FB8C64F"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t xml:space="preserve"> ,</w:t>
      </w:r>
      <w:r w:rsidR="008D0D00" w:rsidRPr="001A7769">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20C7931E"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581F40">
        <w:rPr>
          <w:rFonts w:cs="Arial"/>
          <w:szCs w:val="20"/>
        </w:rPr>
        <w:t>doručení</w:t>
      </w:r>
      <w:r w:rsidR="00603801" w:rsidRPr="00603801">
        <w:rPr>
          <w:rFonts w:cs="Arial"/>
          <w:szCs w:val="20"/>
        </w:rPr>
        <w:t xml:space="preserve"> příslušné faktury kupujícímu. </w:t>
      </w:r>
      <w:r w:rsidR="00581F40">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 a.s.</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1" w:history="1">
        <w:r>
          <w:rPr>
            <w:rStyle w:val="Hypertextovodkaz"/>
          </w:rPr>
          <w:t>faktury@egd.cz</w:t>
        </w:r>
      </w:hyperlink>
      <w:r w:rsidRPr="00264EAA">
        <w:rPr>
          <w:rFonts w:cs="Arial"/>
          <w:szCs w:val="20"/>
        </w:rPr>
        <w:t>. V případě odeslání faktury na e-mailovou adresu </w:t>
      </w:r>
      <w:hyperlink r:id="rId12"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Default="00302238" w:rsidP="00302238">
      <w:pPr>
        <w:numPr>
          <w:ilvl w:val="0"/>
          <w:numId w:val="5"/>
        </w:numPr>
        <w:spacing w:line="280" w:lineRule="atLeast"/>
        <w:ind w:left="425" w:hanging="425"/>
        <w:jc w:val="both"/>
        <w:rPr>
          <w:rFonts w:cs="Arial"/>
          <w:szCs w:val="20"/>
        </w:rPr>
      </w:pPr>
      <w:r w:rsidRPr="002E0E3C">
        <w:rPr>
          <w:rFonts w:cs="Arial"/>
          <w:szCs w:val="20"/>
        </w:rPr>
        <w:lastRenderedPageBreak/>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F1F9AE1" w14:textId="4BED0C7C" w:rsidR="00993EFB" w:rsidRPr="008439F8" w:rsidRDefault="00993EFB" w:rsidP="008439F8">
      <w:pPr>
        <w:numPr>
          <w:ilvl w:val="0"/>
          <w:numId w:val="5"/>
        </w:numPr>
        <w:spacing w:line="280" w:lineRule="atLeast"/>
        <w:ind w:left="425" w:hanging="425"/>
        <w:jc w:val="both"/>
        <w:rPr>
          <w:rFonts w:cs="Arial"/>
          <w:szCs w:val="20"/>
        </w:rPr>
      </w:pPr>
      <w:r w:rsidRPr="008439F8">
        <w:rPr>
          <w:rFonts w:cs="Arial"/>
          <w:szCs w:val="20"/>
        </w:rPr>
        <w:t>Jednotkové ceny uvedené v příloze 1 této smlouvy jsou platné a neměnné nejméně 12 měsíců od okamžiku podpisu této smlouvy oběma smluvními stranami . Pokud průměrná míra inflace za posledních 12 měsíců bude vyšší než 2,00 % je prodávající oprávněn požádat o zvýšení jednotkové ceny uvedené v příloze1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8439F8">
          <w:rPr>
            <w:rFonts w:cs="Arial"/>
            <w:szCs w:val="20"/>
          </w:rPr>
          <w:t>http://www.czso.cz/csu/redakce.nsf/i/mira</w:t>
        </w:r>
      </w:hyperlink>
      <w:r w:rsidRPr="008439F8">
        <w:rPr>
          <w:rFonts w:cs="Arial"/>
          <w:szCs w:val="20"/>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r w:rsidR="00825AA8" w:rsidRPr="00796317">
        <w:t>Nová jednotková cena pak bude platná a účinná k prvnímu dni měsíce následujícího po měsíci ve kterém byl požadavek akceptován</w:t>
      </w:r>
      <w:r w:rsidR="00EF60A6">
        <w:rPr>
          <w:rFonts w:cs="Arial"/>
          <w:szCs w:val="20"/>
        </w:rPr>
        <w:t>.</w:t>
      </w:r>
      <w:r w:rsidR="007A4132">
        <w:rPr>
          <w:rFonts w:cs="Arial"/>
          <w:szCs w:val="20"/>
        </w:rPr>
        <w:t xml:space="preserve"> </w:t>
      </w:r>
      <w:r w:rsidR="007A4132">
        <w:t>Úprava ceny musí být prodávajícím kupujícímu písemně oznámena.</w:t>
      </w: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6"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6"/>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5E272938"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7"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1F652EB9" w14:textId="40B73A9A" w:rsidR="000922F2" w:rsidRPr="000922F2" w:rsidRDefault="004D650B" w:rsidP="000922F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391D8A">
        <w:rPr>
          <w:rFonts w:ascii="Arial" w:hAnsi="Arial" w:cs="Arial"/>
          <w:sz w:val="20"/>
          <w:szCs w:val="20"/>
          <w:lang w:eastAsia="en-US"/>
        </w:rPr>
        <w:t>Kupující bude odesílat výzvy k plnění tak, aby byl v rámci každého kalendářního roku zachován poměr plnění realizovaných na základě této smlouvy 70 : 30 mezi jednotlivými prodávajícími,</w:t>
      </w:r>
      <w:r w:rsidR="000922F2" w:rsidRPr="000922F2">
        <w:rPr>
          <w:rFonts w:ascii="Arial" w:hAnsi="Arial" w:cs="Arial"/>
          <w:sz w:val="20"/>
          <w:szCs w:val="20"/>
          <w:lang w:eastAsia="en-US"/>
        </w:rPr>
        <w:t xml:space="preserve"> a to v rámci </w:t>
      </w:r>
      <w:r w:rsidR="00681B7B">
        <w:rPr>
          <w:rFonts w:ascii="Arial" w:hAnsi="Arial" w:cs="Arial"/>
          <w:sz w:val="20"/>
          <w:szCs w:val="20"/>
          <w:lang w:eastAsia="en-US"/>
        </w:rPr>
        <w:t>objemu elektroměrů</w:t>
      </w:r>
      <w:r w:rsidR="000922F2" w:rsidRPr="000922F2">
        <w:rPr>
          <w:rFonts w:ascii="Arial" w:hAnsi="Arial" w:cs="Arial"/>
          <w:sz w:val="20"/>
          <w:szCs w:val="20"/>
          <w:lang w:eastAsia="en-US"/>
        </w:rPr>
        <w:t xml:space="preserve"> dle přílohy 1 této smlouvy. </w:t>
      </w:r>
      <w:r w:rsidR="0082362C" w:rsidRPr="00391D8A">
        <w:rPr>
          <w:rFonts w:ascii="Arial" w:hAnsi="Arial" w:cs="Arial"/>
          <w:sz w:val="20"/>
          <w:szCs w:val="20"/>
          <w:lang w:eastAsia="en-US"/>
        </w:rPr>
        <w:t xml:space="preserve">Výzvy k plnění budou tedy zasílány průběžně tak, aby prodávající č. 1 dodal 70 % </w:t>
      </w:r>
      <w:r w:rsidR="000922F2" w:rsidRPr="00587CD3">
        <w:rPr>
          <w:rFonts w:ascii="Arial" w:hAnsi="Arial" w:cs="Arial"/>
          <w:sz w:val="20"/>
          <w:szCs w:val="20"/>
          <w:lang w:eastAsia="en-US"/>
        </w:rPr>
        <w:t xml:space="preserve"> celkového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který bude na základě této smlouvy poptán během jednoho kalendářního roku</w:t>
      </w:r>
      <w:r w:rsidR="008E60E3">
        <w:rPr>
          <w:rFonts w:ascii="Arial" w:hAnsi="Arial" w:cs="Arial"/>
          <w:sz w:val="20"/>
          <w:szCs w:val="20"/>
          <w:lang w:eastAsia="en-US"/>
        </w:rPr>
        <w:t xml:space="preserve"> a</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aby prodávající č. 2 dodal 30 % celkového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xml:space="preserve">, který bude na základě této smlouvy poptán během jednoho kalendářního roku. Počet kusů </w:t>
      </w:r>
      <w:r w:rsidR="00D737D1" w:rsidRPr="00587CD3">
        <w:rPr>
          <w:rFonts w:ascii="Arial" w:hAnsi="Arial" w:cs="Arial"/>
          <w:sz w:val="20"/>
          <w:szCs w:val="20"/>
          <w:lang w:eastAsia="en-US"/>
        </w:rPr>
        <w:t xml:space="preserve">elektroměrů </w:t>
      </w:r>
      <w:r w:rsidR="000922F2" w:rsidRPr="00587CD3">
        <w:rPr>
          <w:rFonts w:ascii="Arial" w:hAnsi="Arial" w:cs="Arial"/>
          <w:sz w:val="20"/>
          <w:szCs w:val="20"/>
          <w:lang w:eastAsia="en-US"/>
        </w:rPr>
        <w:t xml:space="preserve">odpovídající </w:t>
      </w:r>
      <w:r w:rsidR="00391D8A" w:rsidRPr="00391D8A">
        <w:rPr>
          <w:rFonts w:ascii="Arial" w:hAnsi="Arial" w:cs="Arial"/>
          <w:sz w:val="20"/>
          <w:szCs w:val="20"/>
          <w:lang w:eastAsia="en-US"/>
        </w:rPr>
        <w:t>70 % a 30 %</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ročního poptaného objemu </w:t>
      </w:r>
      <w:r w:rsidR="00D737D1" w:rsidRPr="00587CD3">
        <w:rPr>
          <w:rFonts w:ascii="Arial" w:hAnsi="Arial" w:cs="Arial"/>
          <w:sz w:val="20"/>
          <w:szCs w:val="20"/>
          <w:lang w:eastAsia="en-US"/>
        </w:rPr>
        <w:t>elekt</w:t>
      </w:r>
      <w:r w:rsidR="00681B7B" w:rsidRPr="00587CD3">
        <w:rPr>
          <w:rFonts w:ascii="Arial" w:hAnsi="Arial" w:cs="Arial"/>
          <w:sz w:val="20"/>
          <w:szCs w:val="20"/>
          <w:lang w:eastAsia="en-US"/>
        </w:rPr>
        <w:t>r</w:t>
      </w:r>
      <w:r w:rsidR="00D737D1" w:rsidRPr="00587CD3">
        <w:rPr>
          <w:rFonts w:ascii="Arial" w:hAnsi="Arial" w:cs="Arial"/>
          <w:sz w:val="20"/>
          <w:szCs w:val="20"/>
          <w:lang w:eastAsia="en-US"/>
        </w:rPr>
        <w:t>oměrů</w:t>
      </w:r>
      <w:r w:rsidR="000922F2" w:rsidRPr="00587CD3">
        <w:rPr>
          <w:rFonts w:ascii="Arial" w:hAnsi="Arial" w:cs="Arial"/>
          <w:sz w:val="20"/>
          <w:szCs w:val="20"/>
          <w:lang w:eastAsia="en-US"/>
        </w:rPr>
        <w:t xml:space="preserve"> bude zaokrouhlen vždy na celé číslo směrem dolů. Kupující si vyhrazuje odchýlit se od přislíbeného zadávaného procentního objemu jednotlivým prodávajícím maximálně o 5 % smě</w:t>
      </w:r>
      <w:r w:rsidR="000922F2" w:rsidRPr="000922F2">
        <w:rPr>
          <w:rFonts w:ascii="Arial" w:hAnsi="Arial" w:cs="Arial"/>
          <w:sz w:val="20"/>
          <w:szCs w:val="20"/>
          <w:lang w:eastAsia="en-US"/>
        </w:rPr>
        <w:t>rem nahoru i dolů. Příloha 1 této smlouvy je odlišná pro každého prodávajícího a obsahuje počet kusů plnění, který prodávající předpokládá zadat danému prodávajícímu po dobu trvání této smlouvy.</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lastRenderedPageBreak/>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7"/>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44B49813" w:rsidR="00101F4E" w:rsidRPr="001A7769" w:rsidRDefault="00101F4E" w:rsidP="00173899">
      <w:pPr>
        <w:numPr>
          <w:ilvl w:val="1"/>
          <w:numId w:val="2"/>
        </w:numPr>
        <w:spacing w:after="120" w:line="276" w:lineRule="auto"/>
        <w:ind w:left="1417"/>
        <w:jc w:val="both"/>
        <w:rPr>
          <w:rFonts w:cs="Arial"/>
        </w:rPr>
      </w:pPr>
      <w:r w:rsidRPr="5E5E042C">
        <w:rPr>
          <w:rFonts w:cs="Arial"/>
        </w:rPr>
        <w:t>přesná specifikace</w:t>
      </w:r>
      <w:r w:rsidR="00791E88" w:rsidRPr="5E5E042C">
        <w:rPr>
          <w:rFonts w:cs="Arial"/>
        </w:rPr>
        <w:t xml:space="preserve"> </w:t>
      </w:r>
      <w:r w:rsidR="00791E88" w:rsidRPr="00853302">
        <w:rPr>
          <w:rFonts w:cs="Arial"/>
        </w:rPr>
        <w:t>(typ elektroměru)</w:t>
      </w:r>
      <w:r w:rsidR="009C5FC3" w:rsidRPr="5E5E042C">
        <w:rPr>
          <w:rFonts w:cs="Arial"/>
        </w:rPr>
        <w:t xml:space="preserve"> dodávaného zboží</w:t>
      </w:r>
      <w:r w:rsidR="004A1183" w:rsidRPr="5E5E042C">
        <w:rPr>
          <w:rFonts w:cs="Arial"/>
        </w:rPr>
        <w:t xml:space="preserve"> </w:t>
      </w:r>
      <w:r w:rsidRPr="5E5E042C">
        <w:rPr>
          <w:rFonts w:cs="Arial"/>
        </w:rPr>
        <w:t>včetně množství</w:t>
      </w:r>
      <w:r w:rsidR="009C5FC3" w:rsidRPr="5E5E042C">
        <w:rPr>
          <w:rFonts w:cs="Arial"/>
        </w:rPr>
        <w:t xml:space="preserve"> </w:t>
      </w:r>
      <w:r w:rsidRPr="5E5E042C">
        <w:rPr>
          <w:rFonts w:cs="Arial"/>
        </w:rPr>
        <w:t>v souladu s </w:t>
      </w:r>
      <w:r w:rsidRPr="5E5E042C">
        <w:rPr>
          <w:rFonts w:cs="Arial"/>
          <w:u w:val="single"/>
        </w:rPr>
        <w:t>přílohou 1</w:t>
      </w:r>
      <w:r w:rsidRPr="5E5E042C">
        <w:rPr>
          <w:rFonts w:cs="Arial"/>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Pr="00587CD3" w:rsidRDefault="00E13D17" w:rsidP="00173899">
      <w:pPr>
        <w:numPr>
          <w:ilvl w:val="1"/>
          <w:numId w:val="2"/>
        </w:numPr>
        <w:spacing w:after="120" w:line="276" w:lineRule="auto"/>
        <w:ind w:left="1417"/>
        <w:jc w:val="both"/>
        <w:rPr>
          <w:rFonts w:cs="Arial"/>
          <w:szCs w:val="20"/>
        </w:rPr>
      </w:pPr>
      <w:r w:rsidRPr="00587CD3">
        <w:rPr>
          <w:rFonts w:cs="Arial"/>
          <w:szCs w:val="20"/>
        </w:rPr>
        <w:t xml:space="preserve">případné výtky kupujícího k vlastnostem a množství dodaného zboží na základě </w:t>
      </w:r>
      <w:r w:rsidR="00985F3A" w:rsidRPr="00587CD3">
        <w:rPr>
          <w:rFonts w:cs="Arial"/>
          <w:szCs w:val="20"/>
        </w:rPr>
        <w:t>z</w:t>
      </w:r>
      <w:r w:rsidRPr="00587CD3">
        <w:rPr>
          <w:rFonts w:cs="Arial"/>
          <w:szCs w:val="20"/>
        </w:rPr>
        <w:t>běžné prohlídky dodaného zboží;</w:t>
      </w:r>
      <w:r w:rsidR="00173899" w:rsidRPr="00587CD3">
        <w:rPr>
          <w:rFonts w:cs="Arial"/>
          <w:szCs w:val="20"/>
        </w:rPr>
        <w:t xml:space="preserve"> </w:t>
      </w:r>
    </w:p>
    <w:p w14:paraId="1097217B" w14:textId="18B685F4" w:rsidR="00066304" w:rsidRPr="00587CD3" w:rsidRDefault="00066304" w:rsidP="00173899">
      <w:pPr>
        <w:numPr>
          <w:ilvl w:val="1"/>
          <w:numId w:val="2"/>
        </w:numPr>
        <w:spacing w:after="120" w:line="276" w:lineRule="auto"/>
        <w:ind w:left="1417"/>
        <w:jc w:val="both"/>
        <w:rPr>
          <w:rFonts w:cs="Arial"/>
          <w:szCs w:val="20"/>
        </w:rPr>
      </w:pPr>
      <w:r w:rsidRPr="00587CD3">
        <w:rPr>
          <w:rFonts w:cs="Arial"/>
          <w:szCs w:val="20"/>
        </w:rPr>
        <w:t>podpisy oprávněných zástupců smluvních stran</w:t>
      </w:r>
    </w:p>
    <w:p w14:paraId="30A7F963"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 xml:space="preserve">16ti číslicové číslo od…do… </w:t>
      </w:r>
    </w:p>
    <w:p w14:paraId="371720FC"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Výrobní číslo od…do…</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lastRenderedPageBreak/>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6C0F1D5E"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1AE698E9" w14:textId="60CDEED5" w:rsidR="00791E88" w:rsidRDefault="00791E88"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853302">
        <w:rPr>
          <w:rFonts w:ascii="Arial" w:hAnsi="Arial" w:cs="Arial"/>
          <w:sz w:val="20"/>
          <w:szCs w:val="20"/>
          <w:lang w:eastAsia="en-US"/>
        </w:rPr>
        <w:t>Převzetí zboží kupujícím závisí na výsledku kontroly</w:t>
      </w:r>
      <w:r w:rsidR="006F739B">
        <w:rPr>
          <w:rFonts w:ascii="Arial" w:hAnsi="Arial" w:cs="Arial"/>
          <w:sz w:val="20"/>
          <w:szCs w:val="20"/>
          <w:lang w:eastAsia="en-US"/>
        </w:rPr>
        <w:t xml:space="preserve"> </w:t>
      </w:r>
      <w:r w:rsidRPr="00853302">
        <w:rPr>
          <w:rFonts w:ascii="Arial" w:hAnsi="Arial" w:cs="Arial"/>
          <w:sz w:val="20"/>
          <w:szCs w:val="20"/>
          <w:lang w:eastAsia="en-US"/>
        </w:rPr>
        <w:t xml:space="preserve"> a dále na obsahu požadovaných dokumentů, které jsou uvedené v této smlouvě a jejich přílohách. Elektroměry vyrobené více jak 12 měsíců před datem výzvy k plnění mohou být převzaty pouze po vzájemné dohodě.</w:t>
      </w:r>
    </w:p>
    <w:p w14:paraId="5FFB99C7" w14:textId="72A8777F" w:rsidR="00327D7B" w:rsidRDefault="00F72493"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04C30">
        <w:rPr>
          <w:rFonts w:ascii="Arial" w:hAnsi="Arial" w:cs="Arial"/>
          <w:sz w:val="20"/>
          <w:szCs w:val="20"/>
          <w:lang w:eastAsia="en-US"/>
        </w:rPr>
        <w:t xml:space="preserve">Důkladná kontrola zboží </w:t>
      </w:r>
      <w:r w:rsidR="0003432F" w:rsidRPr="00204C30">
        <w:rPr>
          <w:rFonts w:ascii="Arial" w:hAnsi="Arial" w:cs="Arial"/>
          <w:sz w:val="20"/>
          <w:szCs w:val="20"/>
          <w:lang w:eastAsia="en-US"/>
        </w:rPr>
        <w:t>(dále jen „přejímka</w:t>
      </w:r>
      <w:r w:rsidR="00FC27F8" w:rsidRPr="00204C30">
        <w:rPr>
          <w:rFonts w:ascii="Arial" w:hAnsi="Arial" w:cs="Arial"/>
          <w:sz w:val="20"/>
          <w:szCs w:val="20"/>
          <w:lang w:eastAsia="en-US"/>
        </w:rPr>
        <w:t xml:space="preserve"> zboží</w:t>
      </w:r>
      <w:r w:rsidR="0003432F" w:rsidRPr="00204C30">
        <w:rPr>
          <w:rFonts w:ascii="Arial" w:hAnsi="Arial" w:cs="Arial"/>
          <w:sz w:val="20"/>
          <w:szCs w:val="20"/>
          <w:lang w:eastAsia="en-US"/>
        </w:rPr>
        <w:t>“)</w:t>
      </w:r>
      <w:r w:rsidR="005962DD" w:rsidRPr="00204C30">
        <w:rPr>
          <w:rFonts w:ascii="Arial" w:hAnsi="Arial" w:cs="Arial"/>
          <w:sz w:val="20"/>
          <w:szCs w:val="20"/>
          <w:lang w:eastAsia="en-US"/>
        </w:rPr>
        <w:t xml:space="preserve"> </w:t>
      </w:r>
      <w:r w:rsidR="000A66B5" w:rsidRPr="00204C30">
        <w:rPr>
          <w:rFonts w:ascii="Arial" w:hAnsi="Arial" w:cs="Arial"/>
          <w:sz w:val="20"/>
          <w:szCs w:val="20"/>
          <w:lang w:eastAsia="en-US"/>
        </w:rPr>
        <w:t xml:space="preserve">bude zahájena ihned </w:t>
      </w:r>
      <w:r w:rsidR="005962DD" w:rsidRPr="00204C30">
        <w:rPr>
          <w:rFonts w:ascii="Arial" w:hAnsi="Arial" w:cs="Arial"/>
          <w:sz w:val="20"/>
          <w:szCs w:val="20"/>
          <w:lang w:eastAsia="en-US"/>
        </w:rPr>
        <w:t>po převzetí zboží</w:t>
      </w:r>
      <w:r w:rsidR="00B4554C" w:rsidRPr="00204C30">
        <w:rPr>
          <w:rFonts w:ascii="Arial" w:hAnsi="Arial" w:cs="Arial"/>
          <w:sz w:val="20"/>
          <w:szCs w:val="20"/>
          <w:lang w:eastAsia="en-US"/>
        </w:rPr>
        <w:t>, a to způsobem uvedeným v příloze č. 2 této smlouvy, část 8.</w:t>
      </w:r>
    </w:p>
    <w:p w14:paraId="549BD140" w14:textId="5B822C78" w:rsidR="007A4132" w:rsidRPr="007A4132" w:rsidRDefault="007A4132" w:rsidP="007A413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7A4132">
        <w:rPr>
          <w:rFonts w:ascii="Arial" w:hAnsi="Arial" w:cs="Arial"/>
          <w:sz w:val="20"/>
          <w:szCs w:val="20"/>
          <w:lang w:eastAsia="en-US"/>
        </w:rPr>
        <w:t xml:space="preserve">Prodávající není oprávněn </w:t>
      </w:r>
      <w:r w:rsidR="002A39A5">
        <w:rPr>
          <w:rFonts w:ascii="Arial" w:hAnsi="Arial" w:cs="Arial"/>
          <w:sz w:val="20"/>
          <w:szCs w:val="20"/>
          <w:lang w:eastAsia="en-US"/>
        </w:rPr>
        <w:t xml:space="preserve">odmítnout </w:t>
      </w:r>
      <w:r w:rsidRPr="007A4132">
        <w:rPr>
          <w:rFonts w:ascii="Arial" w:hAnsi="Arial" w:cs="Arial"/>
          <w:sz w:val="20"/>
          <w:szCs w:val="20"/>
          <w:lang w:eastAsia="en-US"/>
        </w:rPr>
        <w:t xml:space="preserve">výzvu k plnění </w:t>
      </w:r>
      <w:r w:rsidR="002A39A5">
        <w:rPr>
          <w:rFonts w:ascii="Arial" w:hAnsi="Arial" w:cs="Arial"/>
          <w:sz w:val="20"/>
          <w:szCs w:val="20"/>
          <w:lang w:eastAsia="en-US"/>
        </w:rPr>
        <w:t>dle odst. 5 tohoto článku</w:t>
      </w:r>
      <w:r w:rsidRPr="007A4132">
        <w:rPr>
          <w:rFonts w:ascii="Arial" w:hAnsi="Arial" w:cs="Arial"/>
          <w:sz w:val="20"/>
          <w:szCs w:val="20"/>
          <w:lang w:eastAsia="en-US"/>
        </w:rPr>
        <w:t xml:space="preserve">,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43FD2585" w14:textId="77777777" w:rsidR="007A4132" w:rsidRPr="00204C30" w:rsidRDefault="007A4132"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p>
    <w:p w14:paraId="5FFB99C8" w14:textId="5D031807" w:rsidR="00327D7B" w:rsidRPr="00DA2C52" w:rsidRDefault="00B4554C" w:rsidP="00060B31">
      <w:pPr>
        <w:spacing w:line="280" w:lineRule="atLeast"/>
        <w:jc w:val="center"/>
        <w:rPr>
          <w:rFonts w:cs="Arial"/>
          <w:b/>
          <w:szCs w:val="20"/>
        </w:rPr>
      </w:pPr>
      <w:r>
        <w:rPr>
          <w:rFonts w:cs="Arial"/>
          <w:b/>
          <w:szCs w:val="20"/>
        </w:rPr>
        <w:t xml:space="preserve"> </w:t>
      </w:r>
      <w:r w:rsidR="00327D7B"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261B6309" w:rsidR="00B47439"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684F0DA6" w14:textId="230947F7" w:rsidR="00F554F1" w:rsidRPr="00F554F1" w:rsidRDefault="00CA62CD"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Vybraný prodávající je povinen dodávat zboží ve shodě se vzorky elektroměrů, které předložil v rámci nabídky v souladu se zadávací dokumentací (dále jen „etalon kvality“). Etalony kvality jsou uloženy u kupujícího pro kontrolu kvality dodávaného zboží. Jeden etalon kvality od každého typu elektroměru je vždy zaplombovaný prodávajícím a zbývající dva jsou odplombované pro možnost kontroly dodržování shody.</w:t>
      </w:r>
      <w:r w:rsidR="000C559B" w:rsidRPr="00F554F1">
        <w:rPr>
          <w:rFonts w:ascii="Arial" w:hAnsi="Arial" w:cs="Arial"/>
          <w:color w:val="auto"/>
          <w:sz w:val="20"/>
        </w:rPr>
        <w:t xml:space="preserve"> </w:t>
      </w:r>
    </w:p>
    <w:p w14:paraId="0782FED1" w14:textId="4B783765" w:rsidR="00F554F1" w:rsidRPr="00F554F1" w:rsidRDefault="00366ED3"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O</w:t>
      </w:r>
      <w:r w:rsidR="00CA62CD" w:rsidRPr="00F554F1">
        <w:rPr>
          <w:rFonts w:ascii="Arial" w:hAnsi="Arial" w:cs="Arial"/>
          <w:color w:val="auto"/>
          <w:sz w:val="20"/>
        </w:rPr>
        <w:t>dlišnosti provedené řízeným způsobem se schválením notifikované osoby, respektive provedené oddělením řízení kvality výrobce pro případy změn nepodléhajících schválení notifikovanou osobou, vždy však za podmínky, že takto odlišný elektroměr nadále splňuje technickou specifikaci dle této Smlouvy, předá Prodávající</w:t>
      </w:r>
      <w:r w:rsidR="00AC32ED" w:rsidRPr="00F554F1">
        <w:rPr>
          <w:rFonts w:ascii="Arial" w:hAnsi="Arial" w:cs="Arial"/>
          <w:color w:val="auto"/>
          <w:sz w:val="20"/>
        </w:rPr>
        <w:t>,</w:t>
      </w:r>
      <w:r w:rsidR="00CA62CD" w:rsidRPr="00F554F1">
        <w:rPr>
          <w:rFonts w:ascii="Arial" w:hAnsi="Arial" w:cs="Arial"/>
          <w:color w:val="auto"/>
          <w:sz w:val="20"/>
        </w:rPr>
        <w:t xml:space="preserve"> společně s</w:t>
      </w:r>
      <w:r w:rsidR="00C96DF2" w:rsidRPr="00F554F1">
        <w:rPr>
          <w:rFonts w:ascii="Arial" w:hAnsi="Arial" w:cs="Arial"/>
          <w:color w:val="auto"/>
          <w:sz w:val="20"/>
        </w:rPr>
        <w:t xml:space="preserve"> písemným </w:t>
      </w:r>
      <w:r w:rsidR="00CA62CD" w:rsidRPr="00F554F1">
        <w:rPr>
          <w:rFonts w:ascii="Arial" w:hAnsi="Arial" w:cs="Arial"/>
          <w:color w:val="auto"/>
          <w:sz w:val="20"/>
        </w:rPr>
        <w:t>oznámením této změny v dostatečném předstihu</w:t>
      </w:r>
      <w:r w:rsidR="00F369B4" w:rsidRPr="00F554F1">
        <w:rPr>
          <w:rFonts w:ascii="Arial" w:hAnsi="Arial" w:cs="Arial"/>
          <w:color w:val="auto"/>
          <w:sz w:val="20"/>
        </w:rPr>
        <w:t xml:space="preserve"> (min. 3 týdny)</w:t>
      </w:r>
      <w:r w:rsidR="00CA62CD" w:rsidRPr="00F554F1">
        <w:rPr>
          <w:rFonts w:ascii="Arial" w:hAnsi="Arial" w:cs="Arial"/>
          <w:color w:val="auto"/>
          <w:sz w:val="20"/>
        </w:rPr>
        <w:t xml:space="preserve"> před dodávkou</w:t>
      </w:r>
      <w:r w:rsidR="00377129" w:rsidRPr="00F554F1">
        <w:rPr>
          <w:rFonts w:ascii="Arial" w:hAnsi="Arial" w:cs="Arial"/>
          <w:color w:val="auto"/>
          <w:sz w:val="20"/>
        </w:rPr>
        <w:t>,</w:t>
      </w:r>
      <w:r w:rsidR="00CA62CD" w:rsidRPr="00F554F1">
        <w:rPr>
          <w:rFonts w:ascii="Arial" w:hAnsi="Arial" w:cs="Arial"/>
          <w:color w:val="auto"/>
          <w:sz w:val="20"/>
        </w:rPr>
        <w:t xml:space="preserve"> </w:t>
      </w:r>
      <w:r w:rsidR="006F1065" w:rsidRPr="00F554F1">
        <w:rPr>
          <w:rFonts w:ascii="Arial" w:hAnsi="Arial" w:cs="Arial"/>
          <w:color w:val="auto"/>
          <w:sz w:val="20"/>
        </w:rPr>
        <w:t>tř</w:t>
      </w:r>
      <w:r w:rsidR="00FD1AE5" w:rsidRPr="00F554F1">
        <w:rPr>
          <w:rFonts w:ascii="Arial" w:hAnsi="Arial" w:cs="Arial"/>
          <w:color w:val="auto"/>
          <w:sz w:val="20"/>
        </w:rPr>
        <w:t>i</w:t>
      </w:r>
      <w:r w:rsidR="00CA62CD" w:rsidRPr="00F554F1">
        <w:rPr>
          <w:rFonts w:ascii="Arial" w:hAnsi="Arial" w:cs="Arial"/>
          <w:color w:val="auto"/>
          <w:sz w:val="20"/>
        </w:rPr>
        <w:t xml:space="preserve"> vzork</w:t>
      </w:r>
      <w:r w:rsidR="00FD1AE5" w:rsidRPr="00F554F1">
        <w:rPr>
          <w:rFonts w:ascii="Arial" w:hAnsi="Arial" w:cs="Arial"/>
          <w:color w:val="auto"/>
          <w:sz w:val="20"/>
        </w:rPr>
        <w:t>y</w:t>
      </w:r>
      <w:r w:rsidR="00CA62CD" w:rsidRPr="00F554F1">
        <w:rPr>
          <w:rFonts w:ascii="Arial" w:hAnsi="Arial" w:cs="Arial"/>
          <w:color w:val="auto"/>
          <w:sz w:val="20"/>
        </w:rPr>
        <w:t xml:space="preserve"> elektroměrů od každé typové řady dotčené odlišností. Tyto vzorky budou také považovány za Etalony kvality.</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 xml:space="preserve">okamžiku přechodu </w:t>
      </w:r>
      <w:r w:rsidR="003A7045">
        <w:rPr>
          <w:rFonts w:ascii="Arial" w:hAnsi="Arial" w:cs="Arial"/>
          <w:color w:val="auto"/>
          <w:sz w:val="20"/>
        </w:rPr>
        <w:lastRenderedPageBreak/>
        <w:t>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65D0583" w14:textId="77777777" w:rsidR="007426C4" w:rsidRDefault="007D564C"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8" w:name="_Hlk528063240"/>
      <w:r w:rsidRPr="007426C4">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sidRPr="007426C4">
        <w:rPr>
          <w:rFonts w:ascii="Arial" w:hAnsi="Arial" w:cs="Arial"/>
          <w:color w:val="auto"/>
          <w:sz w:val="20"/>
        </w:rPr>
        <w:t>výzvy k plnění</w:t>
      </w:r>
      <w:r w:rsidRPr="007426C4">
        <w:rPr>
          <w:rFonts w:ascii="Arial" w:hAnsi="Arial" w:cs="Arial"/>
          <w:color w:val="auto"/>
          <w:sz w:val="20"/>
        </w:rPr>
        <w:t>, která má stejné výrobní nedostatky a požadovat po prodávajícím dodání nového bezvadného zboží.</w:t>
      </w:r>
      <w:bookmarkEnd w:id="8"/>
    </w:p>
    <w:p w14:paraId="7EEEA03F" w14:textId="0C8BFE11" w:rsidR="007426C4" w:rsidRPr="00427050" w:rsidRDefault="007426C4" w:rsidP="007426C4">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427050">
        <w:rPr>
          <w:rFonts w:ascii="Arial" w:hAnsi="Arial" w:cs="Arial"/>
          <w:color w:val="auto"/>
          <w:sz w:val="20"/>
        </w:rPr>
        <w:t>Zjistí-li kupující v záruční době, že</w:t>
      </w:r>
      <w:r w:rsidR="005B5DC8" w:rsidRPr="00427050">
        <w:rPr>
          <w:rFonts w:ascii="Arial" w:hAnsi="Arial" w:cs="Arial"/>
          <w:color w:val="auto"/>
          <w:sz w:val="20"/>
        </w:rPr>
        <w:t xml:space="preserve"> podíl</w:t>
      </w:r>
      <w:r w:rsidRPr="00427050">
        <w:rPr>
          <w:rFonts w:ascii="Arial" w:hAnsi="Arial" w:cs="Arial"/>
          <w:color w:val="auto"/>
          <w:sz w:val="20"/>
        </w:rPr>
        <w:t xml:space="preserve"> </w:t>
      </w:r>
      <w:r w:rsidR="00DC3978" w:rsidRPr="00427050">
        <w:rPr>
          <w:rFonts w:ascii="Arial" w:hAnsi="Arial" w:cs="Arial"/>
          <w:color w:val="auto"/>
          <w:sz w:val="20"/>
        </w:rPr>
        <w:t>vadného</w:t>
      </w:r>
      <w:r w:rsidRPr="00427050">
        <w:rPr>
          <w:rFonts w:ascii="Arial" w:hAnsi="Arial" w:cs="Arial"/>
          <w:color w:val="auto"/>
          <w:sz w:val="20"/>
        </w:rPr>
        <w:t xml:space="preserve"> zboží</w:t>
      </w:r>
      <w:r w:rsidR="007568A7" w:rsidRPr="00427050">
        <w:rPr>
          <w:rFonts w:ascii="Arial" w:hAnsi="Arial" w:cs="Arial"/>
          <w:color w:val="auto"/>
          <w:sz w:val="20"/>
        </w:rPr>
        <w:t xml:space="preserve"> dle </w:t>
      </w:r>
      <w:r w:rsidR="00BB03BE" w:rsidRPr="00427050">
        <w:rPr>
          <w:rFonts w:ascii="Arial" w:hAnsi="Arial" w:cs="Arial"/>
          <w:color w:val="auto"/>
          <w:sz w:val="20"/>
        </w:rPr>
        <w:t xml:space="preserve">čl. V </w:t>
      </w:r>
      <w:r w:rsidR="007568A7" w:rsidRPr="00427050">
        <w:rPr>
          <w:rFonts w:ascii="Arial" w:hAnsi="Arial" w:cs="Arial"/>
          <w:color w:val="auto"/>
          <w:sz w:val="20"/>
        </w:rPr>
        <w:t xml:space="preserve">odst. 5 </w:t>
      </w:r>
      <w:r w:rsidRPr="00427050">
        <w:rPr>
          <w:rFonts w:ascii="Arial" w:hAnsi="Arial" w:cs="Arial"/>
          <w:color w:val="auto"/>
          <w:sz w:val="20"/>
        </w:rPr>
        <w:t xml:space="preserve"> </w:t>
      </w:r>
      <w:r w:rsidR="00134BB4" w:rsidRPr="00427050">
        <w:rPr>
          <w:rFonts w:ascii="Arial" w:hAnsi="Arial" w:cs="Arial"/>
          <w:color w:val="auto"/>
          <w:sz w:val="20"/>
        </w:rPr>
        <w:t xml:space="preserve">v rámci výrobní série nebo v rámci </w:t>
      </w:r>
      <w:r w:rsidR="00CC4750" w:rsidRPr="00427050">
        <w:rPr>
          <w:rFonts w:ascii="Arial" w:hAnsi="Arial" w:cs="Arial"/>
          <w:color w:val="auto"/>
          <w:sz w:val="20"/>
        </w:rPr>
        <w:t>jednotlivé dodávky</w:t>
      </w:r>
      <w:r w:rsidR="00BB03BE" w:rsidRPr="00427050">
        <w:rPr>
          <w:rFonts w:ascii="Arial" w:hAnsi="Arial" w:cs="Arial"/>
          <w:color w:val="auto"/>
          <w:sz w:val="20"/>
        </w:rPr>
        <w:t xml:space="preserve"> přesahuje </w:t>
      </w:r>
      <w:r w:rsidR="00FE435E" w:rsidRPr="00427050">
        <w:rPr>
          <w:rFonts w:ascii="Arial" w:hAnsi="Arial" w:cs="Arial"/>
          <w:color w:val="auto"/>
          <w:sz w:val="20"/>
        </w:rPr>
        <w:t>1% celkového množství výrobní série nebo jednotlivé dodávky,</w:t>
      </w:r>
      <w:r w:rsidR="00CC4750" w:rsidRPr="00427050">
        <w:rPr>
          <w:rFonts w:ascii="Arial" w:hAnsi="Arial" w:cs="Arial"/>
          <w:color w:val="auto"/>
          <w:sz w:val="20"/>
        </w:rPr>
        <w:t xml:space="preserve"> </w:t>
      </w:r>
      <w:r w:rsidRPr="00427050">
        <w:rPr>
          <w:rFonts w:ascii="Arial" w:hAnsi="Arial" w:cs="Arial"/>
          <w:color w:val="auto"/>
          <w:sz w:val="20"/>
        </w:rPr>
        <w:t xml:space="preserve">vyhrazuje si kupující právo vrátit prodávajícímu celou </w:t>
      </w:r>
      <w:r w:rsidR="00364712" w:rsidRPr="00427050">
        <w:rPr>
          <w:rFonts w:ascii="Arial" w:hAnsi="Arial" w:cs="Arial"/>
          <w:color w:val="auto"/>
          <w:sz w:val="20"/>
        </w:rPr>
        <w:t xml:space="preserve">výrobní sérii nebo </w:t>
      </w:r>
      <w:r w:rsidRPr="00427050">
        <w:rPr>
          <w:rFonts w:ascii="Arial" w:hAnsi="Arial" w:cs="Arial"/>
          <w:color w:val="auto"/>
          <w:sz w:val="20"/>
        </w:rPr>
        <w:t>dodávku zboží dodanou na základě jednotlivé výzvy k</w:t>
      </w:r>
      <w:r w:rsidR="00FC27F8" w:rsidRPr="00427050">
        <w:rPr>
          <w:rFonts w:ascii="Arial" w:hAnsi="Arial" w:cs="Arial"/>
          <w:color w:val="auto"/>
          <w:sz w:val="20"/>
        </w:rPr>
        <w:t> </w:t>
      </w:r>
      <w:r w:rsidRPr="00427050">
        <w:rPr>
          <w:rFonts w:ascii="Arial" w:hAnsi="Arial" w:cs="Arial"/>
          <w:color w:val="auto"/>
          <w:sz w:val="20"/>
        </w:rPr>
        <w:t>plnění</w:t>
      </w:r>
      <w:r w:rsidR="00FC27F8" w:rsidRPr="00427050">
        <w:rPr>
          <w:rFonts w:ascii="Arial" w:hAnsi="Arial" w:cs="Arial"/>
          <w:color w:val="auto"/>
          <w:sz w:val="20"/>
        </w:rPr>
        <w:t xml:space="preserve"> na náklady prodávajícího</w:t>
      </w:r>
      <w:r w:rsidR="008B0F8B" w:rsidRPr="00427050">
        <w:rPr>
          <w:rFonts w:ascii="Arial" w:hAnsi="Arial" w:cs="Arial"/>
          <w:color w:val="auto"/>
          <w:sz w:val="20"/>
        </w:rPr>
        <w:t xml:space="preserve"> </w:t>
      </w:r>
      <w:r w:rsidRPr="00427050">
        <w:rPr>
          <w:rFonts w:ascii="Arial" w:hAnsi="Arial" w:cs="Arial"/>
          <w:color w:val="auto"/>
          <w:sz w:val="20"/>
        </w:rPr>
        <w:t>a požadovat po prodávajícím dodání</w:t>
      </w:r>
      <w:r w:rsidR="00FC27F8" w:rsidRPr="00427050">
        <w:rPr>
          <w:rFonts w:ascii="Arial" w:hAnsi="Arial" w:cs="Arial"/>
          <w:color w:val="auto"/>
          <w:sz w:val="20"/>
        </w:rPr>
        <w:t xml:space="preserve"> náhrady v podobě</w:t>
      </w:r>
      <w:r w:rsidRPr="00427050">
        <w:rPr>
          <w:rFonts w:ascii="Arial" w:hAnsi="Arial" w:cs="Arial"/>
          <w:color w:val="auto"/>
          <w:sz w:val="20"/>
        </w:rPr>
        <w:t xml:space="preserve"> nového bezvadného zboží</w:t>
      </w:r>
      <w:r w:rsidR="00FC27F8" w:rsidRPr="00427050">
        <w:rPr>
          <w:rFonts w:ascii="Arial" w:hAnsi="Arial" w:cs="Arial"/>
          <w:color w:val="auto"/>
          <w:sz w:val="20"/>
        </w:rPr>
        <w:t xml:space="preserve"> ve lhůtě, která </w:t>
      </w:r>
      <w:r w:rsidR="00AE4921" w:rsidRPr="00427050">
        <w:rPr>
          <w:rFonts w:ascii="Arial" w:hAnsi="Arial" w:cs="Arial"/>
          <w:color w:val="auto"/>
          <w:sz w:val="20"/>
        </w:rPr>
        <w:t>bude odpovídat lhůtě dle čl. II odst. 3 této smlouvy</w:t>
      </w:r>
      <w:r w:rsidRPr="00427050">
        <w:rPr>
          <w:rFonts w:ascii="Arial" w:hAnsi="Arial" w:cs="Arial"/>
          <w:color w:val="auto"/>
          <w:sz w:val="20"/>
        </w:rPr>
        <w:t>.</w:t>
      </w:r>
    </w:p>
    <w:p w14:paraId="5FFB99D3" w14:textId="01F2B02B" w:rsidR="00294CF2" w:rsidRPr="007426C4" w:rsidRDefault="00294CF2"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7426C4">
        <w:rPr>
          <w:rFonts w:ascii="Arial" w:hAnsi="Arial" w:cs="Arial"/>
          <w:color w:val="auto"/>
          <w:sz w:val="20"/>
        </w:rPr>
        <w:t>Kupující</w:t>
      </w:r>
      <w:r w:rsidR="00327D7B" w:rsidRPr="007426C4">
        <w:rPr>
          <w:rFonts w:ascii="Arial" w:hAnsi="Arial" w:cs="Arial"/>
          <w:color w:val="auto"/>
          <w:sz w:val="20"/>
        </w:rPr>
        <w:t xml:space="preserve"> je oprávněn v</w:t>
      </w:r>
      <w:r w:rsidRPr="007426C4">
        <w:rPr>
          <w:rFonts w:ascii="Arial" w:hAnsi="Arial" w:cs="Arial"/>
          <w:color w:val="auto"/>
          <w:sz w:val="20"/>
        </w:rPr>
        <w:t> oznámení vady</w:t>
      </w:r>
      <w:r w:rsidR="00327D7B" w:rsidRPr="007426C4">
        <w:rPr>
          <w:rFonts w:ascii="Arial" w:hAnsi="Arial" w:cs="Arial"/>
          <w:color w:val="auto"/>
          <w:sz w:val="20"/>
        </w:rPr>
        <w:t xml:space="preserve"> zvolit volbu svého </w:t>
      </w:r>
      <w:r w:rsidR="00F83CCA" w:rsidRPr="007426C4">
        <w:rPr>
          <w:rFonts w:ascii="Arial" w:hAnsi="Arial" w:cs="Arial"/>
          <w:color w:val="auto"/>
          <w:sz w:val="20"/>
        </w:rPr>
        <w:t>práva z vadného plnění</w:t>
      </w:r>
      <w:r w:rsidRPr="007426C4">
        <w:rPr>
          <w:rFonts w:ascii="Arial" w:hAnsi="Arial" w:cs="Arial"/>
          <w:color w:val="auto"/>
          <w:sz w:val="20"/>
        </w:rPr>
        <w:t>, přičemž kupujícímu vždy náleží následující práva z vadného plnění, a to dle jeho volby</w:t>
      </w:r>
      <w:r w:rsidR="00EE41F6" w:rsidRPr="007426C4">
        <w:rPr>
          <w:rFonts w:ascii="Arial" w:hAnsi="Arial" w:cs="Arial"/>
          <w:color w:val="auto"/>
          <w:sz w:val="20"/>
        </w:rPr>
        <w:t xml:space="preserve"> a bez ohledu na to,</w:t>
      </w:r>
      <w:r w:rsidR="00F77024" w:rsidRPr="007426C4">
        <w:rPr>
          <w:rFonts w:ascii="Arial" w:hAnsi="Arial" w:cs="Arial"/>
          <w:color w:val="auto"/>
          <w:sz w:val="20"/>
        </w:rPr>
        <w:t xml:space="preserve"> zda oznamovaná vada znamená podstatné či nepodstatné porušení </w:t>
      </w:r>
      <w:r w:rsidR="005B1F96" w:rsidRPr="007426C4">
        <w:rPr>
          <w:rFonts w:ascii="Arial" w:hAnsi="Arial" w:cs="Arial"/>
          <w:color w:val="auto"/>
          <w:sz w:val="20"/>
        </w:rPr>
        <w:t xml:space="preserve">této </w:t>
      </w:r>
      <w:r w:rsidR="00F77024" w:rsidRPr="007426C4">
        <w:rPr>
          <w:rFonts w:ascii="Arial" w:hAnsi="Arial" w:cs="Arial"/>
          <w:color w:val="auto"/>
          <w:sz w:val="20"/>
        </w:rPr>
        <w:t>smlouvy</w:t>
      </w:r>
      <w:r w:rsidRPr="007426C4">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nejméně vždy však 10%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7D1B20C5"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9"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340165">
        <w:rPr>
          <w:rFonts w:ascii="Arial" w:hAnsi="Arial" w:cs="Arial"/>
          <w:color w:val="auto"/>
          <w:sz w:val="20"/>
        </w:rPr>
        <w:t>8</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10"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10"/>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9"/>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lastRenderedPageBreak/>
        <w:t>Po dobu, po kterou má prodávající zboží u sebe z důvodu jeho opravy, nese nebezpečí škody na tomto zboží prodávající a má ve vztahu k tomuto zboží povinnosti schovatele.</w:t>
      </w:r>
    </w:p>
    <w:p w14:paraId="55A422F0" w14:textId="520BFF01"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rodávající je povinen kupujícího informovat o tom, že se jedná o neopravitelnou vadu, bezodkladně</w:t>
      </w:r>
      <w:r w:rsidR="005F798C" w:rsidRPr="00A440F3">
        <w:rPr>
          <w:rFonts w:cs="Arial"/>
          <w:szCs w:val="20"/>
        </w:rPr>
        <w:t>, tj. do 14 d</w:t>
      </w:r>
      <w:r w:rsidR="00D81C2C" w:rsidRPr="00A440F3">
        <w:rPr>
          <w:rFonts w:cs="Arial"/>
          <w:szCs w:val="20"/>
        </w:rPr>
        <w:t>nů,</w:t>
      </w:r>
      <w:r w:rsidRPr="00C27AB9">
        <w:rPr>
          <w:rFonts w:cs="Arial"/>
          <w:szCs w:val="20"/>
        </w:rPr>
        <w:t xml:space="preserve"> poté, co to zjistí.</w:t>
      </w:r>
      <w:r w:rsidR="003B7634">
        <w:rPr>
          <w:rFonts w:cs="Arial"/>
          <w:szCs w:val="20"/>
        </w:rPr>
        <w:t xml:space="preserve"> Prodávající je povinen Kupujícího informovat </w:t>
      </w:r>
      <w:r w:rsidR="007D3CA2">
        <w:rPr>
          <w:rFonts w:cs="Arial"/>
          <w:szCs w:val="20"/>
        </w:rPr>
        <w:br/>
      </w:r>
      <w:r w:rsidR="003B7634">
        <w:rPr>
          <w:rFonts w:cs="Arial"/>
          <w:szCs w:val="20"/>
        </w:rPr>
        <w:t>o povaze každé neopravitelné vady.</w:t>
      </w:r>
      <w:r w:rsidRPr="00C27AB9">
        <w:rPr>
          <w:rFonts w:cs="Arial"/>
          <w:szCs w:val="20"/>
        </w:rPr>
        <w:t xml:space="preserve">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729DA88A" w:rsidR="00741DCC"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alespoň </w:t>
      </w:r>
      <w:r w:rsidR="004C4A90">
        <w:rPr>
          <w:rFonts w:cs="Arial"/>
          <w:szCs w:val="20"/>
        </w:rPr>
        <w:t>15</w:t>
      </w:r>
      <w:r w:rsidR="00D047D4" w:rsidRPr="009E17F4">
        <w:rPr>
          <w:rFonts w:cs="Arial"/>
          <w:szCs w:val="20"/>
        </w:rPr>
        <w:t xml:space="preserve"> </w:t>
      </w:r>
      <w:r w:rsidRPr="009E17F4">
        <w:rPr>
          <w:rFonts w:cs="Arial"/>
          <w:szCs w:val="20"/>
        </w:rPr>
        <w:t>let při zachování technických parametrů od doby využití zboží ke stanovenému účelu za předpokladu splnění postupů uvedených v montážním návodu předloženém prodávajícím kupujícímu.</w:t>
      </w:r>
    </w:p>
    <w:p w14:paraId="25579D76" w14:textId="3C73138C" w:rsidR="00AD6018" w:rsidRPr="00AD6018" w:rsidRDefault="00AD6018" w:rsidP="00AD6018">
      <w:pPr>
        <w:numPr>
          <w:ilvl w:val="0"/>
          <w:numId w:val="4"/>
        </w:numPr>
        <w:spacing w:beforeLines="50" w:before="120" w:afterLines="50" w:after="120" w:line="280" w:lineRule="atLeast"/>
        <w:jc w:val="both"/>
        <w:rPr>
          <w:rFonts w:ascii="Calibri" w:hAnsi="Calibri"/>
          <w:szCs w:val="22"/>
        </w:rPr>
      </w:pPr>
      <w:r>
        <w:t xml:space="preserve">Náklady související s případnou demontáží i zpětnou montáží vadného a následně opraveného nebo nově dodaného zboží společně s dopravou k prodávajícímu hradí prodávající. V případě zjištění závady na více než </w:t>
      </w:r>
      <w:r w:rsidRPr="00AD6018">
        <w:t>10 % zboží</w:t>
      </w:r>
      <w:r>
        <w:t xml:space="preserve"> z konkrétní dílčí dodávky má právo kupující vrátit celou dílčí dodávku. </w:t>
      </w: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r w:rsidR="00C174B6" w:rsidRPr="009E17F4">
        <w:rPr>
          <w:rFonts w:cs="Arial"/>
          <w:szCs w:val="20"/>
        </w:rPr>
        <w:t>10.000</w:t>
      </w:r>
      <w:r w:rsidR="00972F7A" w:rsidRPr="009E17F4">
        <w:rPr>
          <w:rFonts w:cs="Arial"/>
          <w:szCs w:val="20"/>
        </w:rPr>
        <w:t>,-</w:t>
      </w:r>
      <w:r w:rsidR="00C174B6" w:rsidRPr="009E17F4">
        <w:rPr>
          <w:rFonts w:cs="Arial"/>
          <w:szCs w:val="20"/>
        </w:rPr>
        <w:t xml:space="preserve"> Kč za každý započatý den, kdy je tato smluvní povinnost porušena.</w:t>
      </w:r>
    </w:p>
    <w:p w14:paraId="50EA9049" w14:textId="54B3DE08" w:rsidR="00706810" w:rsidRPr="003220BC" w:rsidRDefault="00974FF0" w:rsidP="003220BC">
      <w:pPr>
        <w:numPr>
          <w:ilvl w:val="0"/>
          <w:numId w:val="11"/>
        </w:numPr>
        <w:tabs>
          <w:tab w:val="clear" w:pos="340"/>
          <w:tab w:val="num" w:pos="426"/>
        </w:tabs>
        <w:spacing w:after="120" w:line="280" w:lineRule="atLeast"/>
        <w:ind w:left="426" w:hanging="426"/>
        <w:jc w:val="both"/>
        <w:rPr>
          <w:iCs/>
        </w:rPr>
      </w:pPr>
      <w:r w:rsidRPr="003220BC">
        <w:rPr>
          <w:iCs/>
        </w:rPr>
        <w:lastRenderedPageBreak/>
        <w:t>Změní-li prodávající poddodavatele dle čl. VII. odst. 4.</w:t>
      </w:r>
      <w:r w:rsidR="00E5414E" w:rsidRPr="003220BC">
        <w:rPr>
          <w:iCs/>
        </w:rPr>
        <w:t xml:space="preserve"> této smlouvy</w:t>
      </w:r>
      <w:r w:rsidRPr="003220BC">
        <w:rPr>
          <w:iCs/>
        </w:rPr>
        <w:t>, aniž by získal předchozí písemný souhlas kupujícího, má kupující právo na smluvní pokutu ve výši 10.000,- Kč za každý takový případ.</w:t>
      </w:r>
      <w:r w:rsidR="00706810" w:rsidRPr="003220BC">
        <w:rPr>
          <w:iCs/>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má kupující právo na smluvní pokutu ve výši 50.000,-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4D89EEE" w14:textId="58E26CA6" w:rsidR="003316D0" w:rsidRDefault="00F3588D" w:rsidP="002736DE">
      <w:pPr>
        <w:numPr>
          <w:ilvl w:val="0"/>
          <w:numId w:val="11"/>
        </w:numPr>
        <w:tabs>
          <w:tab w:val="clear" w:pos="340"/>
          <w:tab w:val="num" w:pos="426"/>
        </w:tabs>
        <w:spacing w:after="120" w:line="280" w:lineRule="atLeast"/>
        <w:ind w:left="426" w:hanging="426"/>
        <w:jc w:val="both"/>
        <w:rPr>
          <w:rFonts w:cs="Arial"/>
          <w:szCs w:val="20"/>
        </w:rPr>
      </w:pPr>
      <w:bookmarkStart w:id="11" w:name="_Ref398627332"/>
      <w:bookmarkStart w:id="12" w:name="_Ref2079184"/>
      <w:r w:rsidRPr="00F65C45">
        <w:rPr>
          <w:rFonts w:cs="Arial"/>
          <w:szCs w:val="20"/>
        </w:rPr>
        <w:t>V</w:t>
      </w:r>
      <w:r w:rsidR="003316D0" w:rsidRPr="00F65C45">
        <w:rPr>
          <w:rFonts w:cs="Arial"/>
          <w:szCs w:val="20"/>
        </w:rPr>
        <w:t xml:space="preserve"> případě prodlení </w:t>
      </w:r>
      <w:r w:rsidR="00914AAC" w:rsidRPr="00F65C45">
        <w:rPr>
          <w:rFonts w:cs="Arial"/>
          <w:szCs w:val="20"/>
        </w:rPr>
        <w:t>Prodávajícího</w:t>
      </w:r>
      <w:r w:rsidR="003316D0" w:rsidRPr="00F65C45">
        <w:rPr>
          <w:rFonts w:cs="Arial"/>
          <w:szCs w:val="20"/>
        </w:rPr>
        <w:t xml:space="preserve"> s předáním </w:t>
      </w:r>
      <w:r w:rsidR="00914AAC" w:rsidRPr="00F65C45">
        <w:rPr>
          <w:rFonts w:cs="Arial"/>
          <w:szCs w:val="20"/>
        </w:rPr>
        <w:t xml:space="preserve">předmětu </w:t>
      </w:r>
      <w:r w:rsidR="000D7D5C" w:rsidRPr="00F65C45">
        <w:rPr>
          <w:rFonts w:cs="Arial"/>
          <w:szCs w:val="20"/>
        </w:rPr>
        <w:t>této smlouvy</w:t>
      </w:r>
      <w:r w:rsidR="003316D0" w:rsidRPr="00F65C45">
        <w:rPr>
          <w:rFonts w:cs="Arial"/>
          <w:szCs w:val="20"/>
        </w:rPr>
        <w:t>, kter</w:t>
      </w:r>
      <w:r w:rsidR="000F78DB" w:rsidRPr="00F65C45">
        <w:rPr>
          <w:rFonts w:cs="Arial"/>
          <w:szCs w:val="20"/>
        </w:rPr>
        <w:t>ý</w:t>
      </w:r>
      <w:r w:rsidR="003316D0" w:rsidRPr="00F65C45">
        <w:rPr>
          <w:rFonts w:cs="Arial"/>
          <w:szCs w:val="20"/>
        </w:rPr>
        <w:t xml:space="preserve"> v souladu s</w:t>
      </w:r>
      <w:r w:rsidR="00101838" w:rsidRPr="00F65C45">
        <w:rPr>
          <w:rFonts w:cs="Arial"/>
          <w:szCs w:val="20"/>
        </w:rPr>
        <w:t xml:space="preserve"> čl. </w:t>
      </w:r>
      <w:r w:rsidR="00F65C45" w:rsidRPr="00F65C45">
        <w:rPr>
          <w:rFonts w:cs="Arial"/>
          <w:szCs w:val="20"/>
        </w:rPr>
        <w:t>4</w:t>
      </w:r>
      <w:r w:rsidR="003316D0" w:rsidRPr="00F65C45">
        <w:rPr>
          <w:rFonts w:cs="Arial"/>
          <w:szCs w:val="20"/>
        </w:rPr>
        <w:t xml:space="preserve"> </w:t>
      </w:r>
      <w:r w:rsidR="002352BE" w:rsidRPr="00F65C45">
        <w:rPr>
          <w:rFonts w:cs="Arial"/>
          <w:szCs w:val="20"/>
        </w:rPr>
        <w:t xml:space="preserve">Přílohy č. 2 této Smlouvy </w:t>
      </w:r>
      <w:r w:rsidR="003316D0" w:rsidRPr="00F65C45">
        <w:rPr>
          <w:rFonts w:cs="Arial"/>
          <w:szCs w:val="20"/>
        </w:rPr>
        <w:t xml:space="preserve">odpovídá Milníku, a to </w:t>
      </w:r>
      <w:r w:rsidR="00A93C83" w:rsidRPr="00F65C45">
        <w:rPr>
          <w:rFonts w:cs="Arial"/>
          <w:szCs w:val="20"/>
        </w:rPr>
        <w:t>dle</w:t>
      </w:r>
      <w:r w:rsidR="003316D0" w:rsidRPr="00F65C45">
        <w:rPr>
          <w:rFonts w:cs="Arial"/>
          <w:szCs w:val="20"/>
        </w:rPr>
        <w:t xml:space="preserve"> Harmonogram</w:t>
      </w:r>
      <w:r w:rsidR="00F11431" w:rsidRPr="00F65C45">
        <w:rPr>
          <w:rFonts w:cs="Arial"/>
          <w:szCs w:val="20"/>
        </w:rPr>
        <w:t xml:space="preserve">u </w:t>
      </w:r>
      <w:r w:rsidR="00101838" w:rsidRPr="00F65C45">
        <w:rPr>
          <w:rFonts w:cs="Arial"/>
          <w:szCs w:val="20"/>
        </w:rPr>
        <w:t xml:space="preserve">uvedeném ve </w:t>
      </w:r>
      <w:r w:rsidR="00F11431" w:rsidRPr="00F65C45">
        <w:rPr>
          <w:rFonts w:cs="Arial"/>
          <w:szCs w:val="20"/>
        </w:rPr>
        <w:t xml:space="preserve">čl. 4 Přílohy č. 2 této Smlouvy </w:t>
      </w:r>
      <w:r w:rsidR="003316D0" w:rsidRPr="00F65C45">
        <w:rPr>
          <w:rFonts w:cs="Arial"/>
          <w:szCs w:val="20"/>
        </w:rPr>
        <w:t xml:space="preserve">, vzniká </w:t>
      </w:r>
      <w:r w:rsidR="00B040DE" w:rsidRPr="00F65C45">
        <w:rPr>
          <w:rFonts w:cs="Arial"/>
          <w:szCs w:val="20"/>
        </w:rPr>
        <w:t>Kupujícímu</w:t>
      </w:r>
      <w:r w:rsidR="003316D0" w:rsidRPr="00F65C45">
        <w:rPr>
          <w:rFonts w:cs="Arial"/>
          <w:szCs w:val="20"/>
        </w:rPr>
        <w:t xml:space="preserve"> nárok na smluvní pokutu ve výši</w:t>
      </w:r>
      <w:r w:rsidR="00164792" w:rsidRPr="00F65C45">
        <w:rPr>
          <w:rFonts w:cs="Arial"/>
          <w:szCs w:val="20"/>
        </w:rPr>
        <w:t xml:space="preserve"> </w:t>
      </w:r>
      <w:r w:rsidR="00734A29" w:rsidRPr="00F65C45">
        <w:rPr>
          <w:rFonts w:cs="Arial"/>
          <w:szCs w:val="20"/>
        </w:rPr>
        <w:t>10.000,- Kč</w:t>
      </w:r>
      <w:r w:rsidR="003316D0" w:rsidRPr="00F65C45">
        <w:rPr>
          <w:rFonts w:cs="Arial"/>
          <w:szCs w:val="20"/>
        </w:rPr>
        <w:t xml:space="preserve"> za každý i započatý den prodlení (smluvní pokuta se počítá pro každý jednotlivý Milník samostatně, tj. při současném prodlení s předáním více Milníků se smluvní pokuta uplatní násobně</w:t>
      </w:r>
      <w:bookmarkEnd w:id="11"/>
      <w:r w:rsidR="003316D0" w:rsidRPr="00F65C45">
        <w:rPr>
          <w:rFonts w:cs="Arial"/>
          <w:szCs w:val="20"/>
        </w:rPr>
        <w:t>);</w:t>
      </w:r>
      <w:bookmarkEnd w:id="12"/>
    </w:p>
    <w:p w14:paraId="246EB780" w14:textId="6B8CC1DF" w:rsidR="007A4132" w:rsidRDefault="007A4132" w:rsidP="002A39A5">
      <w:pPr>
        <w:numPr>
          <w:ilvl w:val="0"/>
          <w:numId w:val="11"/>
        </w:numPr>
        <w:tabs>
          <w:tab w:val="clear" w:pos="340"/>
          <w:tab w:val="num" w:pos="426"/>
        </w:tabs>
        <w:spacing w:after="120" w:line="280" w:lineRule="atLeast"/>
        <w:ind w:left="426" w:hanging="426"/>
        <w:jc w:val="both"/>
        <w:rPr>
          <w:rFonts w:cs="Arial"/>
          <w:szCs w:val="20"/>
        </w:rPr>
      </w:pPr>
      <w:bookmarkStart w:id="13" w:name="_Hlk104899422"/>
      <w:r w:rsidRPr="007A4132">
        <w:rPr>
          <w:rFonts w:cs="Arial"/>
          <w:szCs w:val="20"/>
        </w:rPr>
        <w:t xml:space="preserve">Nedoručí-li prodávající ve lhůtě dle čl. </w:t>
      </w:r>
      <w:r w:rsidR="002A39A5">
        <w:rPr>
          <w:rFonts w:cs="Arial"/>
          <w:szCs w:val="20"/>
        </w:rPr>
        <w:t>IV</w:t>
      </w:r>
      <w:r w:rsidRPr="007A4132">
        <w:rPr>
          <w:rFonts w:cs="Arial"/>
          <w:szCs w:val="20"/>
        </w:rPr>
        <w:t>. odst. 5 kupujícímu potvrzení o akceptaci výzvy k plnění nebo odmítne-li prodávající výzvu k plnění akceptovat, zašle kupující výzvu k plnění druhému prodávajícímu. Zároveň nedoručí-li prodávající ve lhůtě dle čl. I</w:t>
      </w:r>
      <w:r w:rsidR="002A39A5">
        <w:rPr>
          <w:rFonts w:cs="Arial"/>
          <w:szCs w:val="20"/>
        </w:rPr>
        <w:t>V</w:t>
      </w:r>
      <w:r w:rsidRPr="007A4132">
        <w:rPr>
          <w:rFonts w:cs="Arial"/>
          <w:szCs w:val="20"/>
        </w:rPr>
        <w:t>. odst. 5 kupujícímu potvrzení</w:t>
      </w:r>
      <w:r w:rsidR="002A39A5">
        <w:rPr>
          <w:rFonts w:cs="Arial"/>
          <w:szCs w:val="20"/>
        </w:rPr>
        <w:t xml:space="preserve"> </w:t>
      </w:r>
      <w:r w:rsidRPr="002A39A5">
        <w:rPr>
          <w:rFonts w:cs="Arial"/>
          <w:szCs w:val="20"/>
        </w:rPr>
        <w:t xml:space="preserve">o akceptaci výzvy k plnění nebo odmítne-li prodávající výzvu k plnění akceptovat z jiného důvodu, než umožňuje článek IV. odst. </w:t>
      </w:r>
      <w:r w:rsidR="00DD12B5">
        <w:rPr>
          <w:rFonts w:cs="Arial"/>
          <w:szCs w:val="20"/>
        </w:rPr>
        <w:t>1</w:t>
      </w:r>
      <w:r w:rsidRPr="002A39A5">
        <w:rPr>
          <w:rFonts w:cs="Arial"/>
          <w:szCs w:val="20"/>
        </w:rPr>
        <w:t>6 Smlouvy, či bez uvedení důvodu, má kupující nárok na uhrazení smluvní pokuty prodávajícím ve výši 10 % z hodnoty nepotvrzené odvolávky.</w:t>
      </w:r>
    </w:p>
    <w:p w14:paraId="016EF5D9" w14:textId="0A4B0005" w:rsidR="007A4132" w:rsidRPr="00F65C45" w:rsidRDefault="00EF60A6" w:rsidP="00DF0195">
      <w:pPr>
        <w:numPr>
          <w:ilvl w:val="0"/>
          <w:numId w:val="11"/>
        </w:numPr>
        <w:tabs>
          <w:tab w:val="clear" w:pos="340"/>
          <w:tab w:val="num" w:pos="426"/>
        </w:tabs>
        <w:spacing w:after="120" w:line="280" w:lineRule="atLeast"/>
        <w:ind w:left="426" w:hanging="426"/>
        <w:jc w:val="both"/>
        <w:rPr>
          <w:rFonts w:cs="Arial"/>
          <w:szCs w:val="20"/>
        </w:rPr>
      </w:pPr>
      <w:r w:rsidRPr="00D91DDE">
        <w:rPr>
          <w:rFonts w:cs="Arial"/>
          <w:szCs w:val="20"/>
        </w:rPr>
        <w:t>Pokud prodávající poruš</w:t>
      </w:r>
      <w:r w:rsidRPr="00E32005">
        <w:rPr>
          <w:rFonts w:cs="Arial"/>
          <w:szCs w:val="20"/>
        </w:rPr>
        <w:t>í povinnost uloženou mu podle poslední věty odst. 2 čl. I. smlouvy nebo u</w:t>
      </w:r>
      <w:r w:rsidR="000F48E7" w:rsidRPr="007758B3">
        <w:rPr>
          <w:rFonts w:cs="Arial"/>
          <w:szCs w:val="20"/>
        </w:rPr>
        <w:t>káže-li se</w:t>
      </w:r>
      <w:r w:rsidR="003220BC" w:rsidRPr="007758B3">
        <w:rPr>
          <w:rFonts w:cs="Arial"/>
          <w:szCs w:val="20"/>
        </w:rPr>
        <w:t>, že</w:t>
      </w:r>
      <w:r w:rsidR="00ED3ABE" w:rsidRPr="007758B3">
        <w:rPr>
          <w:rFonts w:cs="Arial"/>
          <w:szCs w:val="20"/>
        </w:rPr>
        <w:t xml:space="preserve"> </w:t>
      </w:r>
      <w:r w:rsidR="00013115" w:rsidRPr="00013115">
        <w:rPr>
          <w:rFonts w:cs="Arial"/>
          <w:szCs w:val="20"/>
        </w:rPr>
        <w:t xml:space="preserve">prodávajícím předložené </w:t>
      </w:r>
      <w:r>
        <w:rPr>
          <w:rFonts w:cs="Arial"/>
          <w:szCs w:val="20"/>
        </w:rPr>
        <w:t xml:space="preserve">údaje, </w:t>
      </w:r>
      <w:r w:rsidR="00013115" w:rsidRPr="00013115">
        <w:rPr>
          <w:rFonts w:cs="Arial"/>
          <w:szCs w:val="20"/>
        </w:rPr>
        <w:t>doklady nebo tvrzení skutečností</w:t>
      </w:r>
      <w:r w:rsidR="0027781E">
        <w:rPr>
          <w:rFonts w:cs="Arial"/>
          <w:szCs w:val="20"/>
        </w:rPr>
        <w:t xml:space="preserve"> </w:t>
      </w:r>
      <w:r>
        <w:rPr>
          <w:rFonts w:cs="Arial"/>
          <w:szCs w:val="20"/>
        </w:rPr>
        <w:t xml:space="preserve">dokládající splnění této povinnosti </w:t>
      </w:r>
      <w:r w:rsidR="0027781E">
        <w:rPr>
          <w:rFonts w:cs="Arial"/>
          <w:szCs w:val="20"/>
        </w:rPr>
        <w:t xml:space="preserve">nejsou </w:t>
      </w:r>
      <w:r>
        <w:rPr>
          <w:rFonts w:cs="Arial"/>
          <w:szCs w:val="20"/>
        </w:rPr>
        <w:t xml:space="preserve">pravdivé nebo/a </w:t>
      </w:r>
      <w:r w:rsidR="002179DA">
        <w:rPr>
          <w:rFonts w:cs="Arial"/>
          <w:szCs w:val="20"/>
        </w:rPr>
        <w:t xml:space="preserve">elektroměry </w:t>
      </w:r>
      <w:r>
        <w:rPr>
          <w:rFonts w:cs="Arial"/>
          <w:szCs w:val="20"/>
        </w:rPr>
        <w:t xml:space="preserve">nejsou </w:t>
      </w:r>
      <w:r w:rsidR="0027781E">
        <w:rPr>
          <w:rFonts w:cs="Arial"/>
          <w:szCs w:val="20"/>
        </w:rPr>
        <w:t>v souladu s</w:t>
      </w:r>
      <w:r w:rsidR="00013115" w:rsidRPr="00013115">
        <w:rPr>
          <w:rFonts w:cs="Arial"/>
          <w:szCs w:val="20"/>
        </w:rPr>
        <w:t xml:space="preserve"> Varování</w:t>
      </w:r>
      <w:r w:rsidR="0027781E">
        <w:rPr>
          <w:rFonts w:cs="Arial"/>
          <w:szCs w:val="20"/>
        </w:rPr>
        <w:t>m</w:t>
      </w:r>
      <w:r w:rsidR="00013115" w:rsidRPr="00013115">
        <w:rPr>
          <w:rFonts w:cs="Arial"/>
          <w:szCs w:val="20"/>
        </w:rPr>
        <w:t xml:space="preserve"> NÚKIB č. j. 6548/2022-NÚKIB-E/35 ze dne 30.5. 2022</w:t>
      </w:r>
      <w:r w:rsidR="00A03DD8">
        <w:rPr>
          <w:rFonts w:cs="Arial"/>
          <w:szCs w:val="20"/>
        </w:rPr>
        <w:t>,</w:t>
      </w:r>
      <w:r w:rsidR="00013115" w:rsidRPr="000F48E7">
        <w:rPr>
          <w:rFonts w:cs="Arial"/>
          <w:szCs w:val="20"/>
        </w:rPr>
        <w:t xml:space="preserve"> </w:t>
      </w:r>
      <w:r w:rsidR="003220BC" w:rsidRPr="00D91DDE">
        <w:rPr>
          <w:rFonts w:cs="Arial"/>
          <w:szCs w:val="20"/>
        </w:rPr>
        <w:t>má kupující právo na smluvní pokutu ve výši 50</w:t>
      </w:r>
      <w:r w:rsidR="00ED3ABE" w:rsidRPr="00E32005">
        <w:rPr>
          <w:rFonts w:cs="Arial"/>
          <w:szCs w:val="20"/>
        </w:rPr>
        <w:t>0</w:t>
      </w:r>
      <w:r w:rsidR="003220BC" w:rsidRPr="00DF0195">
        <w:rPr>
          <w:rFonts w:cs="Arial"/>
          <w:szCs w:val="20"/>
        </w:rPr>
        <w:t>.000,- Kč za každý takový případ</w:t>
      </w:r>
      <w:r w:rsidRPr="00DF0195">
        <w:rPr>
          <w:rFonts w:cs="Arial"/>
          <w:szCs w:val="20"/>
        </w:rPr>
        <w:t xml:space="preserve"> porušení</w:t>
      </w:r>
      <w:r w:rsidR="003220BC" w:rsidRPr="00E47257">
        <w:rPr>
          <w:rFonts w:cs="Arial"/>
          <w:szCs w:val="20"/>
        </w:rPr>
        <w:t>.</w:t>
      </w:r>
      <w:bookmarkEnd w:id="13"/>
    </w:p>
    <w:p w14:paraId="0B4282D8" w14:textId="03555CB9" w:rsidR="00E954CD" w:rsidRDefault="00E954CD" w:rsidP="00060B31">
      <w:pPr>
        <w:spacing w:line="280" w:lineRule="atLeast"/>
        <w:jc w:val="both"/>
        <w:rPr>
          <w:rFonts w:cs="Arial"/>
          <w:szCs w:val="20"/>
        </w:rPr>
      </w:pPr>
    </w:p>
    <w:p w14:paraId="7CD2E5DE" w14:textId="41C96C7D" w:rsidR="00430987" w:rsidRDefault="00430987" w:rsidP="00060B31">
      <w:pPr>
        <w:spacing w:line="280" w:lineRule="atLeast"/>
        <w:jc w:val="both"/>
        <w:rPr>
          <w:rFonts w:cs="Arial"/>
          <w:szCs w:val="20"/>
        </w:rPr>
      </w:pPr>
    </w:p>
    <w:p w14:paraId="6753C51C" w14:textId="13BDAAE0" w:rsidR="00430987" w:rsidRDefault="00430987" w:rsidP="00060B31">
      <w:pPr>
        <w:spacing w:line="280" w:lineRule="atLeast"/>
        <w:jc w:val="both"/>
        <w:rPr>
          <w:rFonts w:cs="Arial"/>
          <w:szCs w:val="20"/>
        </w:rPr>
      </w:pPr>
    </w:p>
    <w:p w14:paraId="6E5115D5" w14:textId="77777777" w:rsidR="00430987" w:rsidRDefault="00430987" w:rsidP="00060B31">
      <w:pPr>
        <w:spacing w:line="280" w:lineRule="atLeast"/>
        <w:jc w:val="both"/>
        <w:rPr>
          <w:rFonts w:cs="Arial"/>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51705E66"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 xml:space="preserve">dodavatele za škodu z provozní činnosti způsobenou třetí </w:t>
      </w:r>
      <w:r w:rsidR="00421170" w:rsidRPr="00BB6981">
        <w:lastRenderedPageBreak/>
        <w:t>osobě a pojištění odpovědnosti dodavatele za škodu způsobenou vadou výrobku</w:t>
      </w:r>
      <w:r w:rsidR="00683D69" w:rsidRPr="00BB6981">
        <w:t xml:space="preserve"> ve výši nejméně </w:t>
      </w:r>
      <w:r w:rsidR="00A12D87">
        <w:rPr>
          <w:rFonts w:cs="Arial"/>
          <w:szCs w:val="20"/>
        </w:rPr>
        <w:t>10</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76799948"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14" w:name="_Hlk528159459"/>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w:t>
      </w:r>
      <w:r>
        <w:lastRenderedPageBreak/>
        <w:t xml:space="preserve">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5" w:name="_Hlk528070105"/>
      <w:bookmarkEnd w:id="14"/>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6" w:name="_Hlk528821022"/>
      <w:r w:rsidR="00B07BC0" w:rsidRPr="00394F98">
        <w:t>Certifikační orgán musí být akreditovaný členský subjekt Evropské spolupráce pro akreditaci (EA</w:t>
      </w:r>
      <w:r w:rsidR="00B07BC0" w:rsidRPr="00BB6981">
        <w:t>).</w:t>
      </w:r>
      <w:bookmarkEnd w:id="16"/>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254C3D94" w14:textId="77777777" w:rsidR="00213778" w:rsidRPr="00E74BF9" w:rsidRDefault="00213778" w:rsidP="00213778">
      <w:pPr>
        <w:widowControl w:val="0"/>
        <w:numPr>
          <w:ilvl w:val="2"/>
          <w:numId w:val="6"/>
        </w:numPr>
        <w:suppressAutoHyphens/>
        <w:spacing w:line="280" w:lineRule="atLeast"/>
        <w:ind w:left="426"/>
        <w:jc w:val="both"/>
      </w:pPr>
      <w:r w:rsidRPr="00E74BF9">
        <w:t>protokoly z kusových zkoušek</w:t>
      </w:r>
      <w:r w:rsidRPr="00E74BF9">
        <w:rPr>
          <w:rFonts w:cs="Arial"/>
          <w:szCs w:val="20"/>
        </w:rPr>
        <w:t xml:space="preserve">, </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77777777" w:rsidR="00213778" w:rsidRPr="00BB6981" w:rsidRDefault="00213778" w:rsidP="00213778">
      <w:pPr>
        <w:pStyle w:val="Odstavecseseznamem"/>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 Na základě vyhodnocení výsledků z provedeného Auditu může Kupující přistoupit k uložení sankcí v souladu s Rámcovou dohodou dle čl. VI. odst. 1, 2, 3, 4 a 5.</w:t>
      </w:r>
    </w:p>
    <w:p w14:paraId="1A93417D" w14:textId="77777777" w:rsidR="00422F60" w:rsidRDefault="00422F60" w:rsidP="00422F60">
      <w:pPr>
        <w:pStyle w:val="Odstavecseseznamem"/>
        <w:numPr>
          <w:ilvl w:val="0"/>
          <w:numId w:val="6"/>
        </w:numPr>
        <w:spacing w:line="280" w:lineRule="atLeast"/>
        <w:ind w:left="426" w:hanging="426"/>
        <w:jc w:val="both"/>
        <w:rPr>
          <w:rFonts w:cs="Arial"/>
          <w:szCs w:val="20"/>
        </w:rPr>
      </w:pPr>
      <w:bookmarkStart w:id="17" w:name="_Hlk63411109"/>
      <w:r w:rsidRPr="003A62AF">
        <w:rPr>
          <w:rFonts w:cs="Arial"/>
          <w:szCs w:val="20"/>
        </w:rPr>
        <w:lastRenderedPageBreak/>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7"/>
    </w:p>
    <w:p w14:paraId="0D6109DD" w14:textId="57FFCCBC" w:rsidR="00B106E0" w:rsidRDefault="00B106E0" w:rsidP="00264E53">
      <w:pPr>
        <w:pStyle w:val="Odstavecseseznamem"/>
        <w:numPr>
          <w:ilvl w:val="0"/>
          <w:numId w:val="6"/>
        </w:numPr>
        <w:spacing w:line="280" w:lineRule="atLeast"/>
        <w:ind w:left="426" w:hanging="426"/>
        <w:jc w:val="both"/>
        <w:rPr>
          <w:rFonts w:cs="Arial"/>
          <w:szCs w:val="20"/>
        </w:rPr>
      </w:pPr>
      <w:r w:rsidRPr="006C1E8B">
        <w:rPr>
          <w:rFonts w:cs="Arial"/>
          <w:szCs w:val="20"/>
        </w:rPr>
        <w:t xml:space="preserve">Realizační tým </w:t>
      </w:r>
      <w:r w:rsidR="000802FE" w:rsidRPr="006C1E8B">
        <w:rPr>
          <w:rFonts w:cs="Arial"/>
          <w:szCs w:val="20"/>
        </w:rPr>
        <w:t>Prodávajícího</w:t>
      </w:r>
      <w:r w:rsidRPr="006C1E8B">
        <w:rPr>
          <w:rFonts w:cs="Arial"/>
          <w:szCs w:val="20"/>
        </w:rPr>
        <w:t xml:space="preserve"> je uveden v Příloze č. </w:t>
      </w:r>
      <w:r w:rsidR="00E903CF" w:rsidRPr="006C1E8B">
        <w:rPr>
          <w:rFonts w:cs="Arial"/>
          <w:szCs w:val="20"/>
        </w:rPr>
        <w:t>7</w:t>
      </w:r>
      <w:r w:rsidR="000802FE" w:rsidRPr="006C1E8B">
        <w:rPr>
          <w:rFonts w:cs="Arial"/>
          <w:szCs w:val="20"/>
        </w:rPr>
        <w:t xml:space="preserve"> této smlouvy</w:t>
      </w:r>
      <w:r w:rsidRPr="006C1E8B">
        <w:rPr>
          <w:rFonts w:cs="Arial"/>
          <w:szCs w:val="20"/>
        </w:rPr>
        <w:t>.</w:t>
      </w:r>
      <w:r w:rsidR="00BA27BA" w:rsidRPr="006C1E8B">
        <w:rPr>
          <w:rFonts w:cs="Arial"/>
          <w:szCs w:val="20"/>
        </w:rPr>
        <w:t xml:space="preserve"> </w:t>
      </w:r>
      <w:r w:rsidRPr="006C1E8B">
        <w:rPr>
          <w:rFonts w:cs="Arial"/>
          <w:szCs w:val="20"/>
        </w:rPr>
        <w:t xml:space="preserve">Změny v realizačním týmu </w:t>
      </w:r>
      <w:r w:rsidR="000802FE" w:rsidRPr="006C1E8B">
        <w:rPr>
          <w:rFonts w:cs="Arial"/>
          <w:szCs w:val="20"/>
        </w:rPr>
        <w:t>Prodávajícího</w:t>
      </w:r>
      <w:r w:rsidRPr="006C1E8B">
        <w:rPr>
          <w:rFonts w:cs="Arial"/>
          <w:szCs w:val="20"/>
        </w:rPr>
        <w:t xml:space="preserve"> (tj. změny Přílohy č. </w:t>
      </w:r>
      <w:r w:rsidR="00E903CF" w:rsidRPr="006C1E8B">
        <w:rPr>
          <w:rFonts w:cs="Arial"/>
          <w:szCs w:val="20"/>
        </w:rPr>
        <w:t>7</w:t>
      </w:r>
      <w:r w:rsidRPr="006C1E8B">
        <w:rPr>
          <w:rFonts w:cs="Arial"/>
          <w:szCs w:val="20"/>
        </w:rPr>
        <w:t xml:space="preserve">) je možné provádět i jednostranným oznámením </w:t>
      </w:r>
      <w:r w:rsidR="003A0745" w:rsidRPr="006C1E8B">
        <w:rPr>
          <w:rFonts w:cs="Arial"/>
          <w:szCs w:val="20"/>
        </w:rPr>
        <w:t xml:space="preserve">Prodávajícího </w:t>
      </w:r>
      <w:r w:rsidRPr="006C1E8B">
        <w:rPr>
          <w:rFonts w:cs="Arial"/>
          <w:szCs w:val="20"/>
        </w:rPr>
        <w:t xml:space="preserve">o změně osob tvořících jeho realizační tým, aniž by byl uzavírán dodatek k této Smlouvě. Osoba, která se stane novým členem realizačního týmu, však musí vždy splňovat požadavky </w:t>
      </w:r>
      <w:r w:rsidR="003A0745" w:rsidRPr="006C1E8B">
        <w:rPr>
          <w:rFonts w:cs="Arial"/>
          <w:szCs w:val="20"/>
        </w:rPr>
        <w:t>Kupujícího</w:t>
      </w:r>
      <w:r w:rsidRPr="006C1E8B">
        <w:rPr>
          <w:rFonts w:cs="Arial"/>
          <w:szCs w:val="20"/>
        </w:rPr>
        <w:t xml:space="preserve"> na členy realizačního týmu </w:t>
      </w:r>
      <w:r w:rsidR="003A0745" w:rsidRPr="006C1E8B">
        <w:rPr>
          <w:rFonts w:cs="Arial"/>
          <w:szCs w:val="20"/>
        </w:rPr>
        <w:t>Prodávajícího</w:t>
      </w:r>
      <w:r w:rsidRPr="006C1E8B">
        <w:rPr>
          <w:rFonts w:cs="Arial"/>
          <w:szCs w:val="20"/>
        </w:rPr>
        <w:t xml:space="preserve"> stanovené, v zavedeném systému kvalifikace s názvem: „Systém kvalifikace - </w:t>
      </w:r>
      <w:r w:rsidR="00365130" w:rsidRPr="006C1E8B">
        <w:rPr>
          <w:rFonts w:cs="Arial"/>
          <w:szCs w:val="20"/>
        </w:rPr>
        <w:t xml:space="preserve">Smart </w:t>
      </w:r>
      <w:proofErr w:type="spellStart"/>
      <w:r w:rsidR="00365130" w:rsidRPr="006C1E8B">
        <w:rPr>
          <w:rFonts w:cs="Arial"/>
          <w:szCs w:val="20"/>
        </w:rPr>
        <w:t>metering</w:t>
      </w:r>
      <w:proofErr w:type="spellEnd"/>
      <w:r w:rsidR="00365130" w:rsidRPr="006C1E8B">
        <w:rPr>
          <w:rFonts w:cs="Arial"/>
          <w:szCs w:val="20"/>
        </w:rPr>
        <w:t xml:space="preserve"> elektroměry – Chammeleon</w:t>
      </w:r>
      <w:r w:rsidRPr="006C1E8B">
        <w:rPr>
          <w:rFonts w:cs="Arial"/>
          <w:szCs w:val="20"/>
        </w:rPr>
        <w:t xml:space="preserve">“ na nějž navazovalo zadávací řízení a v této Smlouvě. </w:t>
      </w:r>
      <w:r w:rsidR="00365130" w:rsidRPr="006C1E8B">
        <w:rPr>
          <w:rFonts w:cs="Arial"/>
          <w:szCs w:val="20"/>
        </w:rPr>
        <w:t>Prodávající</w:t>
      </w:r>
      <w:r w:rsidRPr="006C1E8B">
        <w:rPr>
          <w:rFonts w:cs="Arial"/>
          <w:szCs w:val="20"/>
        </w:rPr>
        <w:t xml:space="preserve"> je povinen revidovat a předat aktuální Přílohu č. </w:t>
      </w:r>
      <w:r w:rsidR="00365130" w:rsidRPr="006C1E8B">
        <w:rPr>
          <w:rFonts w:cs="Arial"/>
          <w:szCs w:val="20"/>
        </w:rPr>
        <w:t>6</w:t>
      </w:r>
      <w:r w:rsidRPr="006C1E8B">
        <w:rPr>
          <w:rFonts w:cs="Arial"/>
          <w:szCs w:val="20"/>
        </w:rPr>
        <w:t xml:space="preserve"> </w:t>
      </w:r>
      <w:r w:rsidR="00365130" w:rsidRPr="006C1E8B">
        <w:rPr>
          <w:rFonts w:cs="Arial"/>
          <w:szCs w:val="20"/>
        </w:rPr>
        <w:t>Kupujícímu</w:t>
      </w:r>
      <w:r w:rsidRPr="006C1E8B">
        <w:rPr>
          <w:rFonts w:cs="Arial"/>
          <w:szCs w:val="20"/>
        </w:rPr>
        <w:t xml:space="preserve"> při jakékoliv změně realizačního týmu.</w:t>
      </w:r>
    </w:p>
    <w:p w14:paraId="330FA0FF" w14:textId="77777777" w:rsidR="00264E53" w:rsidRDefault="00264E53" w:rsidP="00422F60">
      <w:pPr>
        <w:pStyle w:val="Odstavecseseznamem"/>
        <w:spacing w:line="280" w:lineRule="atLeast"/>
        <w:ind w:left="426"/>
        <w:jc w:val="both"/>
        <w:rPr>
          <w:rFonts w:cs="Arial"/>
          <w:szCs w:val="20"/>
        </w:rPr>
      </w:pPr>
    </w:p>
    <w:bookmarkEnd w:id="15"/>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4976060B"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na dobu určitou </w:t>
      </w:r>
      <w:r w:rsidR="008B0E8B">
        <w:rPr>
          <w:rFonts w:cs="Arial"/>
        </w:rPr>
        <w:t xml:space="preserve">pět </w:t>
      </w:r>
      <w:r w:rsidRPr="00BB6981">
        <w:rPr>
          <w:rFonts w:cs="Arial"/>
        </w:rPr>
        <w:t xml:space="preserve">let s účinností </w:t>
      </w:r>
      <w:r w:rsidRPr="00E74BF9">
        <w:rPr>
          <w:rFonts w:cs="Arial"/>
        </w:rPr>
        <w:t>o</w:t>
      </w:r>
      <w:r w:rsidRPr="00B14247">
        <w:rPr>
          <w:rFonts w:cs="Arial"/>
        </w:rPr>
        <w:t xml:space="preserve">d 1. </w:t>
      </w:r>
      <w:r w:rsidR="00BD2D0B" w:rsidRPr="00B14247">
        <w:rPr>
          <w:rFonts w:cs="Arial"/>
        </w:rPr>
        <w:t>1</w:t>
      </w:r>
      <w:r w:rsidRPr="00B14247">
        <w:rPr>
          <w:rFonts w:cs="Arial"/>
        </w:rPr>
        <w:t>. 202</w:t>
      </w:r>
      <w:r w:rsidR="00BD2D0B" w:rsidRPr="00B14247">
        <w:rPr>
          <w:rFonts w:cs="Arial"/>
        </w:rPr>
        <w:t>3</w:t>
      </w:r>
      <w:r w:rsidRPr="00B14247">
        <w:rPr>
          <w:rFonts w:cs="Arial"/>
        </w:rPr>
        <w:t xml:space="preserve">, bude-li zadávací řízení na veřejnou zakázku specifikovanou v preambuli této smlouvy ukončeno uzavřením této smlouvy do </w:t>
      </w:r>
      <w:r w:rsidR="00D5624E" w:rsidRPr="00B14247">
        <w:rPr>
          <w:rFonts w:cs="Arial"/>
        </w:rPr>
        <w:t>3</w:t>
      </w:r>
      <w:r w:rsidR="00BD2D0B" w:rsidRPr="00B14247">
        <w:rPr>
          <w:rFonts w:cs="Arial"/>
        </w:rPr>
        <w:t>1</w:t>
      </w:r>
      <w:r w:rsidRPr="00B14247">
        <w:rPr>
          <w:rFonts w:cs="Arial"/>
        </w:rPr>
        <w:t xml:space="preserve">. </w:t>
      </w:r>
      <w:r w:rsidR="00BD2D0B" w:rsidRPr="00B14247">
        <w:rPr>
          <w:rFonts w:cs="Arial"/>
        </w:rPr>
        <w:t>12</w:t>
      </w:r>
      <w:r w:rsidRPr="00B14247">
        <w:rPr>
          <w:rFonts w:cs="Arial"/>
        </w:rPr>
        <w:t>. 202</w:t>
      </w:r>
      <w:r w:rsidR="00BD2D0B" w:rsidRPr="00B14247">
        <w:rPr>
          <w:rFonts w:cs="Arial"/>
        </w:rPr>
        <w:t>2</w:t>
      </w:r>
      <w:r w:rsidRPr="00B14247">
        <w:rPr>
          <w:rFonts w:cs="Arial"/>
        </w:rPr>
        <w:t>, resp. na dobu</w:t>
      </w:r>
      <w:r w:rsidR="008B0E8B" w:rsidRPr="00B14247">
        <w:rPr>
          <w:rFonts w:cs="Arial"/>
        </w:rPr>
        <w:t xml:space="preserve"> pět</w:t>
      </w:r>
      <w:r w:rsidRPr="00B14247">
        <w:rPr>
          <w:rFonts w:cs="Arial"/>
        </w:rPr>
        <w:t xml:space="preserve"> let od okamžiku podpisu této smlouvy oběma smluvními stranami, bude-li zadávací řízení ukončeno později. Tím nejsou dotč</w:t>
      </w:r>
      <w:r w:rsidRPr="00BB6981">
        <w:rPr>
          <w:rFonts w:cs="Arial"/>
        </w:rPr>
        <w:t xml:space="preserve">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13CB0F77" w:rsidR="002856D5" w:rsidRPr="009276C1"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701D0D89" w14:textId="12112F5A" w:rsidR="009276C1" w:rsidRPr="002A12F3" w:rsidRDefault="00D06E97" w:rsidP="008A3C64">
      <w:pPr>
        <w:numPr>
          <w:ilvl w:val="1"/>
          <w:numId w:val="8"/>
        </w:numPr>
        <w:spacing w:after="120" w:line="276" w:lineRule="auto"/>
        <w:ind w:left="1434" w:hanging="357"/>
        <w:jc w:val="both"/>
      </w:pPr>
      <w:r w:rsidRPr="002A12F3">
        <w:lastRenderedPageBreak/>
        <w:t xml:space="preserve">prodávající nesplní vývojový milník </w:t>
      </w:r>
      <w:r w:rsidR="00B55288" w:rsidRPr="002A12F3">
        <w:t xml:space="preserve">dle </w:t>
      </w:r>
      <w:r w:rsidRPr="002A12F3">
        <w:t>technické specifikace</w:t>
      </w:r>
      <w:r w:rsidR="00B8289F" w:rsidRPr="002A12F3">
        <w:t xml:space="preserve"> uvedené ve</w:t>
      </w:r>
      <w:r w:rsidRPr="002A12F3">
        <w:t xml:space="preserve"> </w:t>
      </w:r>
      <w:r w:rsidR="00B8289F" w:rsidRPr="002A12F3">
        <w:t xml:space="preserve">čl. </w:t>
      </w:r>
      <w:r w:rsidR="00B14247" w:rsidRPr="002A12F3">
        <w:t>4</w:t>
      </w:r>
      <w:r w:rsidR="00B8289F" w:rsidRPr="002A12F3">
        <w:t xml:space="preserve"> Přílohy č. 2 této Smlouvy</w:t>
      </w:r>
      <w:r w:rsidR="00EF60A6">
        <w:t>;</w:t>
      </w:r>
    </w:p>
    <w:p w14:paraId="1F997A68" w14:textId="7E978540" w:rsidR="00664041" w:rsidRPr="002946DC" w:rsidRDefault="00664041" w:rsidP="00E42861">
      <w:pPr>
        <w:numPr>
          <w:ilvl w:val="1"/>
          <w:numId w:val="8"/>
        </w:numPr>
        <w:spacing w:after="120" w:line="276" w:lineRule="auto"/>
        <w:ind w:left="1434" w:hanging="357"/>
        <w:jc w:val="both"/>
        <w:rPr>
          <w:rFonts w:cs="Arial"/>
          <w:szCs w:val="20"/>
        </w:rPr>
      </w:pPr>
      <w:r w:rsidRPr="00664041">
        <w:t>prodávajícím předložené doklady nebo tvrzení skutečností, o tom že splňuje podmínky Nařízení Rady EU č. 2022/576, se projeví jako nepravdivé</w:t>
      </w:r>
      <w:r w:rsidR="00EC7A56">
        <w:t>;</w:t>
      </w:r>
    </w:p>
    <w:p w14:paraId="4D1A47FD" w14:textId="3D6001D0" w:rsidR="008142F2" w:rsidRPr="007B0275" w:rsidRDefault="008142F2" w:rsidP="008142F2">
      <w:pPr>
        <w:numPr>
          <w:ilvl w:val="1"/>
          <w:numId w:val="8"/>
        </w:numPr>
        <w:spacing w:after="120" w:line="276" w:lineRule="auto"/>
        <w:ind w:left="1434" w:hanging="357"/>
        <w:jc w:val="both"/>
        <w:rPr>
          <w:rFonts w:cs="Arial"/>
          <w:szCs w:val="20"/>
        </w:rPr>
      </w:pPr>
      <w:r w:rsidRPr="00664041">
        <w:t xml:space="preserve">prodávajícím </w:t>
      </w:r>
      <w:r w:rsidR="00EF60A6">
        <w:t>poskytnuté</w:t>
      </w:r>
      <w:r w:rsidRPr="00664041">
        <w:t xml:space="preserve"> </w:t>
      </w:r>
      <w:r w:rsidR="00EF60A6">
        <w:t xml:space="preserve">údaje, předložené </w:t>
      </w:r>
      <w:r w:rsidRPr="00664041">
        <w:t>doklady nebo tvrzen</w:t>
      </w:r>
      <w:r w:rsidR="00EF60A6">
        <w:t>é</w:t>
      </w:r>
      <w:r w:rsidRPr="00664041">
        <w:t xml:space="preserve"> skutečnost</w:t>
      </w:r>
      <w:r w:rsidR="00EF60A6">
        <w:t>i</w:t>
      </w:r>
      <w:r w:rsidRPr="00664041">
        <w:t xml:space="preserve"> o tom</w:t>
      </w:r>
      <w:r w:rsidR="00E72E14">
        <w:t>,</w:t>
      </w:r>
      <w:r w:rsidRPr="00664041">
        <w:t xml:space="preserve"> že splňuje podmínky </w:t>
      </w:r>
      <w:r w:rsidR="00455DF6">
        <w:t>§ 168 odst. 1 ZZVZ</w:t>
      </w:r>
      <w:r w:rsidRPr="00664041">
        <w:t>, se projeví jako nepravdivé</w:t>
      </w:r>
      <w:r>
        <w:t>;</w:t>
      </w:r>
    </w:p>
    <w:p w14:paraId="7437939B" w14:textId="273263E7" w:rsidR="002946DC" w:rsidRPr="008142F2" w:rsidRDefault="00EF60A6" w:rsidP="008142F2">
      <w:pPr>
        <w:numPr>
          <w:ilvl w:val="1"/>
          <w:numId w:val="8"/>
        </w:numPr>
        <w:spacing w:after="120" w:line="276" w:lineRule="auto"/>
        <w:ind w:left="1434" w:hanging="357"/>
        <w:jc w:val="both"/>
        <w:rPr>
          <w:rFonts w:cs="Arial"/>
          <w:szCs w:val="20"/>
        </w:rPr>
      </w:pPr>
      <w:r>
        <w:rPr>
          <w:iCs/>
        </w:rPr>
        <w:t xml:space="preserve">prodávající poruší povinnost uloženou mu podle poslední věty odst. 2 čl. I. smlouvy nebo ukáže-li se, že </w:t>
      </w:r>
      <w:r w:rsidRPr="00013115">
        <w:rPr>
          <w:rFonts w:cs="Arial"/>
          <w:szCs w:val="20"/>
        </w:rPr>
        <w:t xml:space="preserve">prodávajícím předložené </w:t>
      </w:r>
      <w:r>
        <w:rPr>
          <w:rFonts w:cs="Arial"/>
          <w:szCs w:val="20"/>
        </w:rPr>
        <w:t xml:space="preserve">údaje, </w:t>
      </w:r>
      <w:r w:rsidRPr="00013115">
        <w:rPr>
          <w:rFonts w:cs="Arial"/>
          <w:szCs w:val="20"/>
        </w:rPr>
        <w:t>doklady nebo tvrzení skutečností</w:t>
      </w:r>
      <w:r>
        <w:rPr>
          <w:rFonts w:cs="Arial"/>
          <w:szCs w:val="20"/>
        </w:rPr>
        <w:t xml:space="preserve"> dokládající splnění této povinnosti nejsou pravdivé nebo/a </w:t>
      </w:r>
      <w:r w:rsidR="006F6E17">
        <w:rPr>
          <w:rFonts w:cs="Arial"/>
          <w:szCs w:val="20"/>
        </w:rPr>
        <w:t xml:space="preserve">pokud elektroměry </w:t>
      </w:r>
      <w:r>
        <w:rPr>
          <w:rFonts w:cs="Arial"/>
          <w:szCs w:val="20"/>
        </w:rPr>
        <w:t>nejsou v souladu s</w:t>
      </w:r>
      <w:r w:rsidRPr="00013115">
        <w:rPr>
          <w:rFonts w:cs="Arial"/>
          <w:szCs w:val="20"/>
        </w:rPr>
        <w:t xml:space="preserve"> Varování</w:t>
      </w:r>
      <w:r>
        <w:rPr>
          <w:rFonts w:cs="Arial"/>
          <w:szCs w:val="20"/>
        </w:rPr>
        <w:t>m</w:t>
      </w:r>
      <w:r w:rsidRPr="00013115">
        <w:rPr>
          <w:rFonts w:cs="Arial"/>
          <w:szCs w:val="20"/>
        </w:rPr>
        <w:t xml:space="preserve"> NÚKIB č. j. 6548/2022-NÚKIB-E/35 ze dne 30.5. 2022</w:t>
      </w:r>
      <w:r>
        <w:rPr>
          <w:rFonts w:cs="Arial"/>
          <w:szCs w:val="20"/>
        </w:rPr>
        <w:t>;</w:t>
      </w:r>
    </w:p>
    <w:p w14:paraId="22168C57" w14:textId="42039C8C"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lastRenderedPageBreak/>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8"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8"/>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B4DD26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16651A2B"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8F1EC4">
        <w:rPr>
          <w:rFonts w:cs="Arial"/>
          <w:szCs w:val="20"/>
        </w:rPr>
        <w:t>10</w:t>
      </w:r>
      <w:r w:rsidR="000E2CB8">
        <w:rPr>
          <w:rFonts w:cs="Arial"/>
          <w:szCs w:val="20"/>
        </w:rPr>
        <w:t xml:space="preserve">0 </w:t>
      </w:r>
      <w:r w:rsidR="002C3387">
        <w:rPr>
          <w:rFonts w:cs="Arial"/>
          <w:szCs w:val="20"/>
        </w:rPr>
        <w:t xml:space="preserve">mil. </w:t>
      </w:r>
      <w:r w:rsidR="000E2CB8">
        <w:rPr>
          <w:rFonts w:cs="Arial"/>
          <w:szCs w:val="20"/>
        </w:rPr>
        <w:t>Kč</w:t>
      </w:r>
      <w:r w:rsidR="002C3387">
        <w:rPr>
          <w:rFonts w:cs="Arial"/>
          <w:szCs w:val="20"/>
        </w:rPr>
        <w:t>.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w:t>
      </w:r>
      <w:r w:rsidR="004555BE" w:rsidRPr="00D71308">
        <w:rPr>
          <w:rFonts w:cs="Arial"/>
          <w:szCs w:val="20"/>
        </w:rPr>
        <w:lastRenderedPageBreak/>
        <w:t>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9"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4" w:history="1">
        <w:r>
          <w:rPr>
            <w:rStyle w:val="Hypertextovodkaz"/>
          </w:rPr>
          <w:t>https://www.egd.cz/osobni-udaje-zakaznika-dalsich-osob</w:t>
        </w:r>
      </w:hyperlink>
      <w:r>
        <w:rPr>
          <w:color w:val="1E1E1E"/>
        </w:rPr>
        <w:t xml:space="preserve"> v oddílu D. </w:t>
      </w:r>
    </w:p>
    <w:bookmarkEnd w:id="19"/>
    <w:p w14:paraId="5FFB9A20" w14:textId="77777777" w:rsidR="00381AD5" w:rsidRDefault="00381AD5" w:rsidP="00381AD5">
      <w:pPr>
        <w:pStyle w:val="Odstavecseseznamem"/>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w:t>
      </w:r>
      <w:r w:rsidR="00835C38" w:rsidRPr="00500ECE">
        <w:rPr>
          <w:rFonts w:cs="Arial"/>
          <w:szCs w:val="20"/>
        </w:rPr>
        <w:lastRenderedPageBreak/>
        <w:t xml:space="preserve">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55A0F592"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w:t>
      </w:r>
      <w:r w:rsidR="00B15C45">
        <w:rPr>
          <w:rFonts w:cs="Arial"/>
          <w:szCs w:val="20"/>
        </w:rPr>
        <w:t xml:space="preserve"> </w:t>
      </w:r>
      <w:r w:rsidR="00B15C45" w:rsidRPr="001C1220">
        <w:rPr>
          <w:rFonts w:cs="Arial"/>
          <w:szCs w:val="20"/>
        </w:rPr>
        <w:t>kvalifikovanými el. podpisy ověřenými certifikační autoritou</w:t>
      </w:r>
      <w:r>
        <w:rPr>
          <w:rFonts w:cs="Arial"/>
          <w:szCs w:val="20"/>
        </w:rPr>
        <w:t>.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w:t>
      </w:r>
      <w:r>
        <w:rPr>
          <w:rFonts w:cs="Arial"/>
          <w:szCs w:val="20"/>
        </w:rPr>
        <w:lastRenderedPageBreak/>
        <w:t>probíhat rovněž v českém nebo slovenském jazyce, např. prostřednictvím osoby nebo osob pověřených za tímto účelem smluvními stranami.</w:t>
      </w:r>
    </w:p>
    <w:p w14:paraId="5FFB9A36" w14:textId="26D9ADF5"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nabývá účinnosti </w:t>
      </w:r>
      <w:r w:rsidR="002044EE">
        <w:rPr>
          <w:rFonts w:cs="Arial"/>
          <w:szCs w:val="20"/>
        </w:rPr>
        <w:t>v souladu se čl. VIII. odst. 1 této smlouvy</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0C6711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sidRPr="00CB6532">
        <w:rPr>
          <w:rFonts w:cs="Arial"/>
          <w:szCs w:val="20"/>
        </w:rPr>
        <w:t>,</w:t>
      </w:r>
      <w:r w:rsidR="000922F2" w:rsidRPr="00CB6532">
        <w:rPr>
          <w:rFonts w:cs="Arial"/>
          <w:szCs w:val="20"/>
        </w:rPr>
        <w:t xml:space="preserve"> </w:t>
      </w:r>
      <w:r w:rsidR="00407ACD" w:rsidRPr="00CB6532">
        <w:rPr>
          <w:rFonts w:cs="Arial"/>
          <w:szCs w:val="20"/>
        </w:rPr>
        <w:t>skladov</w:t>
      </w:r>
      <w:r w:rsidR="00CB6532" w:rsidRPr="00CB6532">
        <w:rPr>
          <w:rFonts w:cs="Arial"/>
          <w:szCs w:val="20"/>
        </w:rPr>
        <w:t>á</w:t>
      </w:r>
      <w:r w:rsidR="00407ACD" w:rsidRPr="00CB6532">
        <w:rPr>
          <w:rFonts w:cs="Arial"/>
          <w:szCs w:val="20"/>
        </w:rPr>
        <w:t xml:space="preserve"> zásob</w:t>
      </w:r>
      <w:r w:rsidR="00CB6532" w:rsidRPr="00CB6532">
        <w:rPr>
          <w:rFonts w:cs="Arial"/>
          <w:szCs w:val="20"/>
        </w:rPr>
        <w:t>a</w:t>
      </w:r>
      <w:r w:rsidR="00CB6532">
        <w:rPr>
          <w:rFonts w:cs="Arial"/>
          <w:szCs w:val="20"/>
        </w:rPr>
        <w:t>;</w:t>
      </w:r>
    </w:p>
    <w:p w14:paraId="6660A1BC" w14:textId="7777777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02CC9191" w:rsidR="00B61AC3" w:rsidRDefault="00FB540A" w:rsidP="00831596">
      <w:pPr>
        <w:spacing w:line="280" w:lineRule="atLeast"/>
        <w:ind w:left="360"/>
        <w:jc w:val="both"/>
        <w:rPr>
          <w:rFonts w:cs="Arial"/>
          <w:szCs w:val="20"/>
        </w:rPr>
      </w:pPr>
      <w:r>
        <w:rPr>
          <w:rFonts w:cs="Arial"/>
          <w:szCs w:val="20"/>
          <w:u w:val="single"/>
        </w:rPr>
        <w:t>Příloha 3</w:t>
      </w:r>
      <w:r>
        <w:rPr>
          <w:rFonts w:cs="Arial"/>
          <w:szCs w:val="20"/>
        </w:rPr>
        <w:t xml:space="preserve"> – </w:t>
      </w:r>
      <w:r w:rsidR="00831596" w:rsidRPr="004701BE">
        <w:rPr>
          <w:rFonts w:cs="Arial"/>
          <w:szCs w:val="20"/>
        </w:rPr>
        <w:t>Technick</w:t>
      </w:r>
      <w:r w:rsidR="00831596">
        <w:rPr>
          <w:rFonts w:cs="Arial"/>
          <w:szCs w:val="20"/>
        </w:rPr>
        <w:t>é</w:t>
      </w:r>
      <w:r w:rsidR="00831596" w:rsidRPr="004701BE">
        <w:rPr>
          <w:rFonts w:cs="Arial"/>
          <w:szCs w:val="20"/>
        </w:rPr>
        <w:t xml:space="preserve"> parametry </w:t>
      </w:r>
      <w:r w:rsidR="00831596">
        <w:rPr>
          <w:rFonts w:cs="Arial"/>
          <w:szCs w:val="20"/>
        </w:rPr>
        <w:t>uváděné dodavatelem</w:t>
      </w:r>
      <w:r w:rsidR="00B61AC3">
        <w:rPr>
          <w:rFonts w:cs="Arial"/>
          <w:szCs w:val="20"/>
        </w:rPr>
        <w:t>;</w:t>
      </w:r>
    </w:p>
    <w:p w14:paraId="6AEB811B" w14:textId="6D4AFC94" w:rsidR="00FB540A" w:rsidRPr="00D71308" w:rsidRDefault="00FB540A" w:rsidP="00FB540A">
      <w:pPr>
        <w:spacing w:line="280" w:lineRule="atLeast"/>
        <w:ind w:left="360"/>
        <w:jc w:val="both"/>
        <w:rPr>
          <w:rFonts w:cs="Arial"/>
          <w:szCs w:val="20"/>
        </w:rPr>
      </w:pPr>
      <w:r w:rsidRPr="00D71308">
        <w:rPr>
          <w:rFonts w:cs="Arial"/>
          <w:szCs w:val="20"/>
          <w:u w:val="single"/>
        </w:rPr>
        <w:t>Příloha</w:t>
      </w:r>
      <w:r w:rsidR="00C9387E">
        <w:rPr>
          <w:rFonts w:cs="Arial"/>
          <w:szCs w:val="20"/>
          <w:u w:val="single"/>
        </w:rPr>
        <w:t xml:space="preserve"> </w:t>
      </w:r>
      <w:r w:rsidRPr="00D71308">
        <w:rPr>
          <w:rFonts w:cs="Arial"/>
          <w:szCs w:val="20"/>
          <w:u w:val="single"/>
        </w:rPr>
        <w:t>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72DE2378" w:rsidR="00FB540A"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00047ABD" w:rsidRPr="00047ABD">
        <w:rPr>
          <w:rFonts w:eastAsia="Calibri" w:cs="Arial"/>
          <w:szCs w:val="20"/>
          <w:lang w:eastAsia="en-US"/>
        </w:rPr>
        <w:t>Podmínky balení, přepravy a vrácení zboží a obalů</w:t>
      </w:r>
      <w:r w:rsidRPr="006853EC">
        <w:rPr>
          <w:rFonts w:eastAsia="Calibri" w:cs="Arial"/>
          <w:szCs w:val="20"/>
          <w:lang w:eastAsia="en-US"/>
        </w:rPr>
        <w:t>;</w:t>
      </w:r>
    </w:p>
    <w:p w14:paraId="3D6CBF21" w14:textId="73328FA3" w:rsidR="00963A53" w:rsidRDefault="00963A53"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6 </w:t>
      </w:r>
      <w:r>
        <w:rPr>
          <w:rFonts w:eastAsia="Calibri" w:cs="Arial"/>
          <w:szCs w:val="20"/>
          <w:lang w:eastAsia="en-US"/>
        </w:rPr>
        <w:t>– Datový model DLMS</w:t>
      </w:r>
      <w:r w:rsidR="00551652" w:rsidRPr="006853EC">
        <w:rPr>
          <w:rFonts w:eastAsia="Calibri" w:cs="Arial"/>
          <w:szCs w:val="20"/>
          <w:lang w:eastAsia="en-US"/>
        </w:rPr>
        <w:t>;</w:t>
      </w:r>
    </w:p>
    <w:p w14:paraId="1866DCD3" w14:textId="3CD2BE80" w:rsidR="00E903CF" w:rsidRPr="006853EC" w:rsidRDefault="00E903CF"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7 </w:t>
      </w:r>
      <w:r>
        <w:rPr>
          <w:rFonts w:eastAsia="Calibri" w:cs="Arial"/>
          <w:szCs w:val="20"/>
          <w:lang w:eastAsia="en-US"/>
        </w:rPr>
        <w:t>– Realizační tým prodávajícího</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5FFB9A49" w14:textId="4A4F69AD" w:rsidR="00327D7B" w:rsidRPr="00DA2C52" w:rsidRDefault="00327D7B" w:rsidP="007D50EB">
      <w:pPr>
        <w:autoSpaceDE w:val="0"/>
        <w:autoSpaceDN w:val="0"/>
        <w:adjustRightInd w:val="0"/>
        <w:spacing w:line="280" w:lineRule="atLeast"/>
        <w:rPr>
          <w:rFonts w:cs="Arial"/>
          <w:szCs w:val="20"/>
        </w:rPr>
      </w:pPr>
      <w:r w:rsidRPr="00DA2C52">
        <w:rPr>
          <w:rFonts w:cs="Arial"/>
          <w:b/>
          <w:snapToGrid w:val="0"/>
          <w:szCs w:val="20"/>
        </w:rPr>
        <w:tab/>
      </w:r>
    </w:p>
    <w:p w14:paraId="21FA1E6A" w14:textId="1F729D78" w:rsidR="00780B01" w:rsidRPr="00DA2C52" w:rsidRDefault="00780B01" w:rsidP="00780B01">
      <w:pPr>
        <w:spacing w:line="280" w:lineRule="atLeast"/>
        <w:ind w:left="4245" w:hanging="4245"/>
        <w:jc w:val="both"/>
        <w:rPr>
          <w:rFonts w:cs="Arial"/>
          <w:szCs w:val="20"/>
        </w:rPr>
      </w:pPr>
      <w:r w:rsidRPr="00DA2C52">
        <w:rPr>
          <w:rFonts w:cs="Arial"/>
          <w:szCs w:val="20"/>
        </w:rPr>
        <w:t>V</w:t>
      </w:r>
      <w:r w:rsidR="001B51EE">
        <w:rPr>
          <w:rFonts w:cs="Arial"/>
          <w:szCs w:val="20"/>
        </w:rPr>
        <w:t> </w:t>
      </w:r>
      <w:r w:rsidR="001B51EE" w:rsidRPr="001B51EE">
        <w:rPr>
          <w:rFonts w:cs="Arial"/>
          <w:szCs w:val="20"/>
          <w:highlight w:val="yellow"/>
        </w:rPr>
        <w:t>doplní účastník</w:t>
      </w:r>
      <w:r w:rsidR="00717665">
        <w:rPr>
          <w:rFonts w:cs="Arial"/>
          <w:szCs w:val="20"/>
        </w:rPr>
        <w:t xml:space="preserve"> </w:t>
      </w:r>
      <w:r w:rsidRPr="00DA2C52">
        <w:rPr>
          <w:rFonts w:cs="Arial"/>
          <w:szCs w:val="20"/>
        </w:rPr>
        <w:t>dne</w:t>
      </w:r>
      <w:r w:rsidRPr="00DA2C52">
        <w:rPr>
          <w:rFonts w:cs="Arial"/>
          <w:szCs w:val="20"/>
        </w:rPr>
        <w:tab/>
        <w:t>V</w:t>
      </w:r>
      <w:r>
        <w:rPr>
          <w:rFonts w:cs="Arial"/>
          <w:szCs w:val="20"/>
        </w:rPr>
        <w:t> </w:t>
      </w:r>
      <w:r w:rsidR="00053AF7">
        <w:rPr>
          <w:rFonts w:cs="Arial"/>
          <w:szCs w:val="20"/>
        </w:rPr>
        <w:t>Brně</w:t>
      </w:r>
      <w:r w:rsidR="00134C52" w:rsidRPr="00DA2C52">
        <w:rPr>
          <w:rFonts w:cs="Arial"/>
          <w:szCs w:val="20"/>
        </w:rPr>
        <w:t xml:space="preserve"> </w:t>
      </w:r>
      <w:r w:rsidRPr="00DA2C52">
        <w:rPr>
          <w:rFonts w:cs="Arial"/>
          <w:szCs w:val="20"/>
        </w:rPr>
        <w:t>dne</w:t>
      </w: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079BE5B1"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001B51EE">
        <w:rPr>
          <w:rFonts w:cs="Arial"/>
          <w:b/>
          <w:szCs w:val="20"/>
        </w:rPr>
        <w:tab/>
      </w:r>
      <w:r w:rsidR="001B51EE">
        <w:rPr>
          <w:rFonts w:cs="Arial"/>
          <w:b/>
          <w:szCs w:val="20"/>
        </w:rPr>
        <w:tab/>
      </w:r>
      <w:r w:rsidR="001B51EE">
        <w:rPr>
          <w:rFonts w:cs="Arial"/>
          <w:b/>
          <w:szCs w:val="20"/>
        </w:rPr>
        <w:tab/>
      </w:r>
      <w:r w:rsidRPr="00DA2C52">
        <w:rPr>
          <w:rFonts w:cs="Arial"/>
          <w:b/>
          <w:szCs w:val="20"/>
        </w:rPr>
        <w:tab/>
      </w:r>
      <w:r w:rsidRPr="00DA2C52">
        <w:rPr>
          <w:rFonts w:cs="Arial"/>
          <w:b/>
          <w:szCs w:val="20"/>
        </w:rPr>
        <w:tab/>
      </w:r>
      <w:r w:rsidR="00053AF7">
        <w:rPr>
          <w:rFonts w:cs="Arial"/>
          <w:b/>
          <w:szCs w:val="20"/>
        </w:rPr>
        <w:t>Kupující</w:t>
      </w:r>
      <w:r w:rsidRPr="00DA2C52">
        <w:rPr>
          <w:rFonts w:cs="Arial"/>
          <w:b/>
          <w:szCs w:val="20"/>
        </w:rPr>
        <w:t>:</w:t>
      </w:r>
      <w:r w:rsidR="00053AF7">
        <w:rPr>
          <w:rFonts w:cs="Arial"/>
          <w:b/>
          <w:szCs w:val="20"/>
        </w:rPr>
        <w:t xml:space="preserve"> </w:t>
      </w:r>
      <w:r w:rsidR="000B299A" w:rsidRPr="00CA3B6C">
        <w:rPr>
          <w:rFonts w:cs="Arial"/>
          <w:b/>
          <w:szCs w:val="22"/>
        </w:rPr>
        <w:t>EG.D, a.s.</w:t>
      </w:r>
    </w:p>
    <w:p w14:paraId="00CFF630" w14:textId="288D8F82" w:rsidR="00780B01" w:rsidRDefault="00780B01" w:rsidP="00780B01">
      <w:pPr>
        <w:spacing w:line="280" w:lineRule="atLeast"/>
        <w:jc w:val="both"/>
        <w:rPr>
          <w:rFonts w:cs="Arial"/>
          <w:szCs w:val="20"/>
        </w:rPr>
      </w:pPr>
    </w:p>
    <w:p w14:paraId="59C72872" w14:textId="7CF3A094" w:rsidR="007D50EB" w:rsidRDefault="007D50EB" w:rsidP="00780B01">
      <w:pPr>
        <w:spacing w:line="280" w:lineRule="atLeast"/>
        <w:jc w:val="both"/>
        <w:rPr>
          <w:rFonts w:cs="Arial"/>
          <w:szCs w:val="20"/>
        </w:rPr>
      </w:pPr>
    </w:p>
    <w:p w14:paraId="29644C19" w14:textId="77777777" w:rsidR="007D50EB" w:rsidRPr="00DA2C52" w:rsidRDefault="007D50EB" w:rsidP="00780B01">
      <w:pPr>
        <w:spacing w:line="280" w:lineRule="atLeast"/>
        <w:jc w:val="both"/>
        <w:rPr>
          <w:rFonts w:cs="Arial"/>
          <w:szCs w:val="20"/>
        </w:rPr>
      </w:pPr>
    </w:p>
    <w:p w14:paraId="45244B74" w14:textId="77777777" w:rsidR="00780B01" w:rsidRPr="00053AF7"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401BD3BC" w14:textId="77777777" w:rsidR="005F0998" w:rsidRPr="00840034" w:rsidRDefault="001B51EE" w:rsidP="005F0998">
      <w:pPr>
        <w:pStyle w:val="RLdajeosmluvnstran"/>
        <w:keepNext/>
        <w:spacing w:before="120" w:after="0" w:line="240" w:lineRule="auto"/>
        <w:jc w:val="left"/>
        <w:rPr>
          <w:rFonts w:ascii="Arial" w:hAnsi="Arial" w:cs="Arial"/>
          <w:b/>
          <w:sz w:val="20"/>
          <w:szCs w:val="20"/>
        </w:rPr>
      </w:pPr>
      <w:r>
        <w:rPr>
          <w:b/>
          <w:bCs/>
        </w:rPr>
        <w:tab/>
      </w:r>
      <w:r>
        <w:rPr>
          <w:b/>
          <w:bCs/>
        </w:rPr>
        <w:tab/>
      </w:r>
      <w:r w:rsidR="00780B01" w:rsidRPr="00053AF7">
        <w:tab/>
      </w:r>
      <w:r w:rsidR="00780B01" w:rsidRPr="00053AF7">
        <w:tab/>
      </w:r>
      <w:r w:rsidR="00780B01" w:rsidRPr="00053AF7">
        <w:tab/>
      </w:r>
      <w:r w:rsidR="00780B01" w:rsidRPr="00053AF7">
        <w:rPr>
          <w:rFonts w:cs="Arial"/>
          <w:szCs w:val="20"/>
        </w:rPr>
        <w:tab/>
      </w:r>
    </w:p>
    <w:p w14:paraId="22A1E6E3" w14:textId="77777777" w:rsidR="005F0998" w:rsidRPr="00735E04" w:rsidRDefault="005F0998" w:rsidP="005F0998">
      <w:pPr>
        <w:pStyle w:val="RLdajeosmluvnstran"/>
        <w:keepNext/>
        <w:spacing w:before="120" w:after="0" w:line="240" w:lineRule="auto"/>
        <w:ind w:left="3545" w:firstLine="709"/>
        <w:jc w:val="left"/>
        <w:rPr>
          <w:rFonts w:ascii="Arial" w:hAnsi="Arial" w:cs="Arial"/>
          <w:b/>
          <w:sz w:val="20"/>
          <w:szCs w:val="20"/>
        </w:rPr>
      </w:pPr>
      <w:r w:rsidRPr="00840034">
        <w:rPr>
          <w:rFonts w:ascii="Arial" w:hAnsi="Arial" w:cs="Arial"/>
          <w:b/>
          <w:sz w:val="20"/>
          <w:szCs w:val="20"/>
        </w:rPr>
        <w:t>Ing. Pavel Čada, Ph.D.</w:t>
      </w:r>
    </w:p>
    <w:p w14:paraId="1C6F8DF1" w14:textId="38E3A73B" w:rsidR="00780B01" w:rsidRPr="00053AF7" w:rsidRDefault="005F0998" w:rsidP="005F0998">
      <w:pPr>
        <w:spacing w:line="280" w:lineRule="atLeast"/>
        <w:ind w:left="3545" w:firstLine="709"/>
        <w:rPr>
          <w:rFonts w:cs="Arial"/>
          <w:szCs w:val="20"/>
        </w:rPr>
      </w:pPr>
      <w:r w:rsidRPr="0026578E">
        <w:rPr>
          <w:rFonts w:cs="Arial"/>
          <w:szCs w:val="20"/>
        </w:rPr>
        <w:t>místopředseda představenstva</w:t>
      </w:r>
      <w:r>
        <w:rPr>
          <w:rFonts w:cs="Arial"/>
          <w:szCs w:val="20"/>
        </w:rPr>
        <w:tab/>
      </w:r>
      <w:r w:rsidR="00780B01" w:rsidRPr="00053AF7">
        <w:rPr>
          <w:rFonts w:cs="Arial"/>
          <w:szCs w:val="20"/>
        </w:rPr>
        <w:tab/>
      </w:r>
      <w:r w:rsidR="00780B01" w:rsidRPr="00053AF7">
        <w:rPr>
          <w:rFonts w:cs="Arial"/>
          <w:szCs w:val="20"/>
        </w:rPr>
        <w:tab/>
      </w:r>
    </w:p>
    <w:p w14:paraId="7EA50B99" w14:textId="737720B9" w:rsidR="00780B01" w:rsidRDefault="00780B01" w:rsidP="00780B01">
      <w:pPr>
        <w:spacing w:line="280" w:lineRule="atLeast"/>
        <w:rPr>
          <w:rFonts w:cs="Arial"/>
          <w:szCs w:val="20"/>
        </w:rPr>
      </w:pPr>
    </w:p>
    <w:p w14:paraId="3C2F4840" w14:textId="6395E76A" w:rsidR="007D50EB" w:rsidRDefault="007D50EB" w:rsidP="00780B01">
      <w:pPr>
        <w:spacing w:line="280" w:lineRule="atLeast"/>
        <w:rPr>
          <w:rFonts w:cs="Arial"/>
          <w:szCs w:val="20"/>
        </w:rPr>
      </w:pPr>
    </w:p>
    <w:p w14:paraId="08DBB7FC" w14:textId="77777777" w:rsidR="007D50EB" w:rsidRPr="00053AF7" w:rsidRDefault="007D50EB" w:rsidP="00780B01">
      <w:pPr>
        <w:spacing w:line="280" w:lineRule="atLeast"/>
        <w:rPr>
          <w:rFonts w:cs="Arial"/>
          <w:szCs w:val="20"/>
        </w:rPr>
      </w:pPr>
    </w:p>
    <w:p w14:paraId="1CBADD80" w14:textId="77777777" w:rsidR="00780B01" w:rsidRPr="00053AF7" w:rsidRDefault="00780B01" w:rsidP="00780B01">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4AAD689A" w14:textId="439B792C" w:rsidR="00053AF7" w:rsidRPr="00735E04" w:rsidRDefault="00780B01" w:rsidP="00053AF7">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00053AF7" w:rsidRPr="00840034">
        <w:rPr>
          <w:rFonts w:ascii="Arial" w:hAnsi="Arial" w:cs="Arial"/>
          <w:b/>
          <w:sz w:val="20"/>
          <w:szCs w:val="20"/>
        </w:rPr>
        <w:t>Ing.</w:t>
      </w:r>
      <w:r w:rsidR="00A32A19">
        <w:rPr>
          <w:rFonts w:ascii="Arial" w:hAnsi="Arial" w:cs="Arial"/>
          <w:b/>
          <w:sz w:val="20"/>
          <w:szCs w:val="20"/>
        </w:rPr>
        <w:t xml:space="preserve"> David Šafář</w:t>
      </w:r>
    </w:p>
    <w:p w14:paraId="5FFB9A57" w14:textId="3E846926" w:rsidR="00327D7B" w:rsidRPr="00DA2C52" w:rsidRDefault="00EC6F1A" w:rsidP="00486E92">
      <w:pPr>
        <w:spacing w:line="280" w:lineRule="atLeast"/>
        <w:ind w:left="3545" w:firstLine="709"/>
        <w:rPr>
          <w:rFonts w:cs="Arial"/>
          <w:szCs w:val="20"/>
        </w:rPr>
      </w:pPr>
      <w:r>
        <w:rPr>
          <w:rFonts w:cs="Arial"/>
          <w:szCs w:val="20"/>
        </w:rPr>
        <w:t xml:space="preserve">člen </w:t>
      </w:r>
      <w:r w:rsidR="00053AF7" w:rsidRPr="0026578E">
        <w:rPr>
          <w:rFonts w:cs="Arial"/>
          <w:szCs w:val="20"/>
        </w:rPr>
        <w:t>představenstva</w:t>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p>
    <w:sectPr w:rsidR="00327D7B"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170FC" w14:textId="77777777" w:rsidR="007F1394" w:rsidRDefault="007F1394" w:rsidP="00E25C9A">
      <w:r>
        <w:separator/>
      </w:r>
    </w:p>
  </w:endnote>
  <w:endnote w:type="continuationSeparator" w:id="0">
    <w:p w14:paraId="2F7F984E" w14:textId="77777777" w:rsidR="007F1394" w:rsidRDefault="007F1394" w:rsidP="00E25C9A">
      <w:r>
        <w:continuationSeparator/>
      </w:r>
    </w:p>
  </w:endnote>
  <w:endnote w:type="continuationNotice" w:id="1">
    <w:p w14:paraId="7BD7C16D" w14:textId="77777777" w:rsidR="007F1394" w:rsidRDefault="007F13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C239C" w14:textId="77777777" w:rsidR="007F1394" w:rsidRDefault="007F1394" w:rsidP="00E25C9A">
      <w:r>
        <w:separator/>
      </w:r>
    </w:p>
  </w:footnote>
  <w:footnote w:type="continuationSeparator" w:id="0">
    <w:p w14:paraId="1748AC4B" w14:textId="77777777" w:rsidR="007F1394" w:rsidRDefault="007F1394" w:rsidP="00E25C9A">
      <w:r>
        <w:continuationSeparator/>
      </w:r>
    </w:p>
  </w:footnote>
  <w:footnote w:type="continuationNotice" w:id="1">
    <w:p w14:paraId="4366284D" w14:textId="77777777" w:rsidR="007F1394" w:rsidRDefault="007F13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A5EC9" w14:textId="77777777" w:rsidR="002A39A5" w:rsidRDefault="002A39A5" w:rsidP="002A39A5">
    <w:pPr>
      <w:pStyle w:val="Zhlav"/>
      <w:jc w:val="right"/>
      <w:rPr>
        <w:b/>
        <w:sz w:val="18"/>
        <w:szCs w:val="20"/>
      </w:rPr>
    </w:pPr>
    <w:bookmarkStart w:id="20" w:name="_Hlk19711000"/>
    <w:r>
      <w:rPr>
        <w:b/>
        <w:sz w:val="18"/>
        <w:szCs w:val="20"/>
      </w:rPr>
      <w:t xml:space="preserve">Číslo smlouvy kupujícího (kontrakt č. 1): </w:t>
    </w:r>
    <w:r w:rsidRPr="0044166B">
      <w:rPr>
        <w:b/>
        <w:sz w:val="18"/>
        <w:szCs w:val="20"/>
        <w:highlight w:val="yellow"/>
      </w:rPr>
      <w:t xml:space="preserve">následně </w:t>
    </w:r>
    <w:r w:rsidRPr="000A0E80">
      <w:rPr>
        <w:b/>
        <w:sz w:val="18"/>
        <w:szCs w:val="20"/>
        <w:highlight w:val="yellow"/>
      </w:rPr>
      <w:t>doplní zadavatel</w:t>
    </w:r>
  </w:p>
  <w:p w14:paraId="2D331A5D" w14:textId="77777777" w:rsidR="002A39A5" w:rsidRPr="00C24850" w:rsidRDefault="002A39A5" w:rsidP="002A39A5">
    <w:pPr>
      <w:pStyle w:val="Zhlav"/>
      <w:jc w:val="right"/>
      <w:rPr>
        <w:b/>
        <w:sz w:val="18"/>
        <w:szCs w:val="20"/>
        <w:highlight w:val="yellow"/>
      </w:rPr>
    </w:pPr>
    <w:r>
      <w:rPr>
        <w:b/>
        <w:sz w:val="18"/>
        <w:szCs w:val="20"/>
      </w:rPr>
      <w:t xml:space="preserve">Číslo smlouvy kupujícího (kontrakt č. 2): </w:t>
    </w:r>
    <w:r w:rsidRPr="0044166B">
      <w:rPr>
        <w:b/>
        <w:sz w:val="18"/>
        <w:szCs w:val="20"/>
        <w:highlight w:val="yellow"/>
      </w:rPr>
      <w:t xml:space="preserve">následně </w:t>
    </w:r>
    <w:r w:rsidRPr="00C24850">
      <w:rPr>
        <w:b/>
        <w:sz w:val="18"/>
        <w:szCs w:val="20"/>
        <w:highlight w:val="yellow"/>
      </w:rPr>
      <w:t>doplní zadavatel</w:t>
    </w:r>
  </w:p>
  <w:p w14:paraId="1C87375B" w14:textId="77777777" w:rsidR="002A39A5" w:rsidRDefault="002A39A5" w:rsidP="002A39A5">
    <w:pPr>
      <w:pStyle w:val="Zhlav"/>
      <w:jc w:val="right"/>
      <w:rPr>
        <w:b/>
        <w:sz w:val="18"/>
        <w:szCs w:val="20"/>
      </w:rPr>
    </w:pPr>
    <w:r>
      <w:rPr>
        <w:b/>
        <w:sz w:val="18"/>
        <w:szCs w:val="20"/>
      </w:rPr>
      <w:t xml:space="preserve">Číslo smlouvy prodávajícího č. 1: </w:t>
    </w:r>
    <w:r w:rsidRPr="0044166B">
      <w:rPr>
        <w:b/>
        <w:sz w:val="18"/>
        <w:szCs w:val="20"/>
        <w:highlight w:val="green"/>
      </w:rPr>
      <w:t xml:space="preserve">následně </w:t>
    </w:r>
    <w:r>
      <w:rPr>
        <w:b/>
        <w:sz w:val="18"/>
        <w:szCs w:val="20"/>
        <w:highlight w:val="green"/>
      </w:rPr>
      <w:t>doplní účastník</w:t>
    </w:r>
  </w:p>
  <w:p w14:paraId="0A63622C" w14:textId="6F97659F" w:rsidR="002A39A5" w:rsidRPr="0044166B" w:rsidRDefault="002A39A5" w:rsidP="002A39A5">
    <w:pPr>
      <w:pStyle w:val="Zhlav"/>
      <w:jc w:val="right"/>
      <w:rPr>
        <w:b/>
        <w:sz w:val="18"/>
        <w:szCs w:val="20"/>
        <w:highlight w:val="green"/>
      </w:rPr>
    </w:pPr>
    <w:r>
      <w:rPr>
        <w:b/>
        <w:sz w:val="18"/>
        <w:szCs w:val="20"/>
      </w:rPr>
      <w:t xml:space="preserve">Číslo smlouvy prodávajícího č. 2: </w:t>
    </w:r>
    <w:r w:rsidRPr="0044166B">
      <w:rPr>
        <w:b/>
        <w:sz w:val="18"/>
        <w:szCs w:val="20"/>
        <w:highlight w:val="green"/>
      </w:rPr>
      <w:t xml:space="preserve">následně </w:t>
    </w:r>
    <w:r>
      <w:rPr>
        <w:b/>
        <w:sz w:val="18"/>
        <w:szCs w:val="20"/>
        <w:highlight w:val="green"/>
      </w:rPr>
      <w:t>doplní účastník</w:t>
    </w:r>
  </w:p>
  <w:bookmarkEnd w:id="20"/>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0334D1"/>
    <w:multiLevelType w:val="hybridMultilevel"/>
    <w:tmpl w:val="CBF0415C"/>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7B716F"/>
    <w:multiLevelType w:val="hybridMultilevel"/>
    <w:tmpl w:val="DF0EDF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6A580972"/>
    <w:lvl w:ilvl="0">
      <w:start w:val="1"/>
      <w:numFmt w:val="decimal"/>
      <w:lvlText w:val="%1."/>
      <w:lvlJc w:val="left"/>
      <w:pPr>
        <w:tabs>
          <w:tab w:val="num" w:pos="879"/>
        </w:tabs>
        <w:ind w:left="879"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4"/>
        </w:tabs>
        <w:ind w:left="2154"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6" w15:restartNumberingAfterBreak="0">
    <w:nsid w:val="5E0D72DE"/>
    <w:multiLevelType w:val="multilevel"/>
    <w:tmpl w:val="F244D0F0"/>
    <w:lvl w:ilvl="0">
      <w:start w:val="10"/>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8818905">
    <w:abstractNumId w:val="27"/>
  </w:num>
  <w:num w:numId="2" w16cid:durableId="84428373">
    <w:abstractNumId w:val="15"/>
  </w:num>
  <w:num w:numId="3" w16cid:durableId="90394884">
    <w:abstractNumId w:val="10"/>
  </w:num>
  <w:num w:numId="4" w16cid:durableId="2000309186">
    <w:abstractNumId w:val="30"/>
  </w:num>
  <w:num w:numId="5" w16cid:durableId="773133489">
    <w:abstractNumId w:val="4"/>
  </w:num>
  <w:num w:numId="6" w16cid:durableId="2023436294">
    <w:abstractNumId w:val="24"/>
  </w:num>
  <w:num w:numId="7" w16cid:durableId="192427601">
    <w:abstractNumId w:val="33"/>
  </w:num>
  <w:num w:numId="8" w16cid:durableId="1065445621">
    <w:abstractNumId w:val="22"/>
  </w:num>
  <w:num w:numId="9" w16cid:durableId="1927610812">
    <w:abstractNumId w:val="12"/>
  </w:num>
  <w:num w:numId="10" w16cid:durableId="1751925087">
    <w:abstractNumId w:val="7"/>
  </w:num>
  <w:num w:numId="11" w16cid:durableId="1754358340">
    <w:abstractNumId w:val="28"/>
  </w:num>
  <w:num w:numId="12" w16cid:durableId="1292975260">
    <w:abstractNumId w:val="5"/>
  </w:num>
  <w:num w:numId="13" w16cid:durableId="1017587077">
    <w:abstractNumId w:val="14"/>
  </w:num>
  <w:num w:numId="14" w16cid:durableId="15842910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1289625">
    <w:abstractNumId w:val="1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0768672">
    <w:abstractNumId w:val="6"/>
  </w:num>
  <w:num w:numId="17" w16cid:durableId="575559112">
    <w:abstractNumId w:val="8"/>
  </w:num>
  <w:num w:numId="18" w16cid:durableId="1483236347">
    <w:abstractNumId w:val="17"/>
  </w:num>
  <w:num w:numId="19" w16cid:durableId="176848805">
    <w:abstractNumId w:val="21"/>
  </w:num>
  <w:num w:numId="20" w16cid:durableId="1153519978">
    <w:abstractNumId w:val="23"/>
  </w:num>
  <w:num w:numId="21" w16cid:durableId="707532020">
    <w:abstractNumId w:val="20"/>
  </w:num>
  <w:num w:numId="22" w16cid:durableId="95755025">
    <w:abstractNumId w:val="34"/>
  </w:num>
  <w:num w:numId="23" w16cid:durableId="1920482810">
    <w:abstractNumId w:val="32"/>
  </w:num>
  <w:num w:numId="24" w16cid:durableId="1242300917">
    <w:abstractNumId w:val="16"/>
  </w:num>
  <w:num w:numId="25" w16cid:durableId="865486962">
    <w:abstractNumId w:val="25"/>
  </w:num>
  <w:num w:numId="26" w16cid:durableId="10109850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552295">
    <w:abstractNumId w:val="36"/>
  </w:num>
  <w:num w:numId="28" w16cid:durableId="274219687">
    <w:abstractNumId w:val="35"/>
  </w:num>
  <w:num w:numId="29" w16cid:durableId="1478036297">
    <w:abstractNumId w:val="13"/>
  </w:num>
  <w:num w:numId="30" w16cid:durableId="763187317">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92339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0385493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73447812">
    <w:abstractNumId w:val="9"/>
  </w:num>
  <w:num w:numId="34" w16cid:durableId="2136486555">
    <w:abstractNumId w:val="31"/>
  </w:num>
  <w:num w:numId="35" w16cid:durableId="981302082">
    <w:abstractNumId w:val="18"/>
  </w:num>
  <w:num w:numId="36" w16cid:durableId="20531855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49702193">
    <w:abstractNumId w:val="26"/>
  </w:num>
  <w:num w:numId="38" w16cid:durableId="8766992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7895882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trackRevisions/>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4EBF"/>
    <w:rsid w:val="000050FB"/>
    <w:rsid w:val="00006ED6"/>
    <w:rsid w:val="00007A05"/>
    <w:rsid w:val="00010150"/>
    <w:rsid w:val="00011CB5"/>
    <w:rsid w:val="0001204E"/>
    <w:rsid w:val="0001254E"/>
    <w:rsid w:val="00012A5F"/>
    <w:rsid w:val="00012AE9"/>
    <w:rsid w:val="00013115"/>
    <w:rsid w:val="00013820"/>
    <w:rsid w:val="00013A32"/>
    <w:rsid w:val="00014744"/>
    <w:rsid w:val="00015039"/>
    <w:rsid w:val="000154A3"/>
    <w:rsid w:val="0001736A"/>
    <w:rsid w:val="00020FFC"/>
    <w:rsid w:val="00021229"/>
    <w:rsid w:val="000219BF"/>
    <w:rsid w:val="00022CB8"/>
    <w:rsid w:val="00026FB6"/>
    <w:rsid w:val="0002707E"/>
    <w:rsid w:val="0002791F"/>
    <w:rsid w:val="00031A85"/>
    <w:rsid w:val="00032CA2"/>
    <w:rsid w:val="00033381"/>
    <w:rsid w:val="0003432F"/>
    <w:rsid w:val="000352DD"/>
    <w:rsid w:val="0003673C"/>
    <w:rsid w:val="00036EB6"/>
    <w:rsid w:val="000370D6"/>
    <w:rsid w:val="00037BD6"/>
    <w:rsid w:val="00044DA2"/>
    <w:rsid w:val="0004560A"/>
    <w:rsid w:val="00045F2F"/>
    <w:rsid w:val="00047ABD"/>
    <w:rsid w:val="00047B6D"/>
    <w:rsid w:val="00047FD3"/>
    <w:rsid w:val="00051466"/>
    <w:rsid w:val="0005177F"/>
    <w:rsid w:val="0005256D"/>
    <w:rsid w:val="000525F7"/>
    <w:rsid w:val="00052D0F"/>
    <w:rsid w:val="00052F61"/>
    <w:rsid w:val="00053101"/>
    <w:rsid w:val="00053AF7"/>
    <w:rsid w:val="00054B76"/>
    <w:rsid w:val="00057D88"/>
    <w:rsid w:val="00060308"/>
    <w:rsid w:val="00060B31"/>
    <w:rsid w:val="000612D7"/>
    <w:rsid w:val="00062ED8"/>
    <w:rsid w:val="0006377A"/>
    <w:rsid w:val="000658EA"/>
    <w:rsid w:val="00066304"/>
    <w:rsid w:val="00066613"/>
    <w:rsid w:val="00070024"/>
    <w:rsid w:val="0007296D"/>
    <w:rsid w:val="00073669"/>
    <w:rsid w:val="000748C1"/>
    <w:rsid w:val="00074B93"/>
    <w:rsid w:val="00075321"/>
    <w:rsid w:val="0007555F"/>
    <w:rsid w:val="0007652D"/>
    <w:rsid w:val="000802FE"/>
    <w:rsid w:val="00080D92"/>
    <w:rsid w:val="000815C6"/>
    <w:rsid w:val="00081DAF"/>
    <w:rsid w:val="0008216B"/>
    <w:rsid w:val="00083032"/>
    <w:rsid w:val="000846B6"/>
    <w:rsid w:val="00085840"/>
    <w:rsid w:val="000860F6"/>
    <w:rsid w:val="000862D8"/>
    <w:rsid w:val="000865A5"/>
    <w:rsid w:val="000900F6"/>
    <w:rsid w:val="000901F1"/>
    <w:rsid w:val="000922F2"/>
    <w:rsid w:val="00092C4D"/>
    <w:rsid w:val="00093D5A"/>
    <w:rsid w:val="000946FB"/>
    <w:rsid w:val="00094D24"/>
    <w:rsid w:val="00095700"/>
    <w:rsid w:val="00095815"/>
    <w:rsid w:val="000978C6"/>
    <w:rsid w:val="00097D9A"/>
    <w:rsid w:val="00097EE5"/>
    <w:rsid w:val="000A0E80"/>
    <w:rsid w:val="000A21F1"/>
    <w:rsid w:val="000A3845"/>
    <w:rsid w:val="000A3F6C"/>
    <w:rsid w:val="000A3FC0"/>
    <w:rsid w:val="000A4E5A"/>
    <w:rsid w:val="000A655B"/>
    <w:rsid w:val="000A66B5"/>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59B"/>
    <w:rsid w:val="000C5BAD"/>
    <w:rsid w:val="000D033F"/>
    <w:rsid w:val="000D098F"/>
    <w:rsid w:val="000D29A1"/>
    <w:rsid w:val="000D2BA3"/>
    <w:rsid w:val="000D2E0E"/>
    <w:rsid w:val="000D3DE0"/>
    <w:rsid w:val="000D41B6"/>
    <w:rsid w:val="000D5220"/>
    <w:rsid w:val="000D62C5"/>
    <w:rsid w:val="000D6916"/>
    <w:rsid w:val="000D7D5C"/>
    <w:rsid w:val="000D7DD9"/>
    <w:rsid w:val="000D7F24"/>
    <w:rsid w:val="000E07E8"/>
    <w:rsid w:val="000E161C"/>
    <w:rsid w:val="000E2CB8"/>
    <w:rsid w:val="000E2E24"/>
    <w:rsid w:val="000E34E3"/>
    <w:rsid w:val="000E5740"/>
    <w:rsid w:val="000E6C62"/>
    <w:rsid w:val="000E720A"/>
    <w:rsid w:val="000E73ED"/>
    <w:rsid w:val="000E7B49"/>
    <w:rsid w:val="000F0357"/>
    <w:rsid w:val="000F0B2A"/>
    <w:rsid w:val="000F19DF"/>
    <w:rsid w:val="000F2300"/>
    <w:rsid w:val="000F29D8"/>
    <w:rsid w:val="000F38BB"/>
    <w:rsid w:val="000F48E7"/>
    <w:rsid w:val="000F5430"/>
    <w:rsid w:val="000F78DB"/>
    <w:rsid w:val="00100779"/>
    <w:rsid w:val="00101349"/>
    <w:rsid w:val="00101838"/>
    <w:rsid w:val="00101F4E"/>
    <w:rsid w:val="001024CA"/>
    <w:rsid w:val="00102585"/>
    <w:rsid w:val="001052B8"/>
    <w:rsid w:val="001066BE"/>
    <w:rsid w:val="00106E1A"/>
    <w:rsid w:val="001078C4"/>
    <w:rsid w:val="00113769"/>
    <w:rsid w:val="001178EE"/>
    <w:rsid w:val="0012045D"/>
    <w:rsid w:val="001209DA"/>
    <w:rsid w:val="0012113D"/>
    <w:rsid w:val="00122133"/>
    <w:rsid w:val="00122551"/>
    <w:rsid w:val="00122604"/>
    <w:rsid w:val="00123548"/>
    <w:rsid w:val="00123686"/>
    <w:rsid w:val="00123D62"/>
    <w:rsid w:val="0012452C"/>
    <w:rsid w:val="0012489F"/>
    <w:rsid w:val="00125373"/>
    <w:rsid w:val="001259FA"/>
    <w:rsid w:val="001317C1"/>
    <w:rsid w:val="00131A86"/>
    <w:rsid w:val="00131F1C"/>
    <w:rsid w:val="00134600"/>
    <w:rsid w:val="00134854"/>
    <w:rsid w:val="00134BB4"/>
    <w:rsid w:val="00134C52"/>
    <w:rsid w:val="00134D91"/>
    <w:rsid w:val="00135CD4"/>
    <w:rsid w:val="00136E33"/>
    <w:rsid w:val="0014015D"/>
    <w:rsid w:val="0014045B"/>
    <w:rsid w:val="0014073B"/>
    <w:rsid w:val="001409D7"/>
    <w:rsid w:val="001419E1"/>
    <w:rsid w:val="001456BA"/>
    <w:rsid w:val="00145F4C"/>
    <w:rsid w:val="00151777"/>
    <w:rsid w:val="00152470"/>
    <w:rsid w:val="00153034"/>
    <w:rsid w:val="00153143"/>
    <w:rsid w:val="00153343"/>
    <w:rsid w:val="00156305"/>
    <w:rsid w:val="00157493"/>
    <w:rsid w:val="001576ED"/>
    <w:rsid w:val="00157EB0"/>
    <w:rsid w:val="00161DD5"/>
    <w:rsid w:val="001621DC"/>
    <w:rsid w:val="00162280"/>
    <w:rsid w:val="00164792"/>
    <w:rsid w:val="00165F18"/>
    <w:rsid w:val="001670F5"/>
    <w:rsid w:val="00167F52"/>
    <w:rsid w:val="001706D8"/>
    <w:rsid w:val="001723C3"/>
    <w:rsid w:val="00173899"/>
    <w:rsid w:val="00175917"/>
    <w:rsid w:val="00176BD4"/>
    <w:rsid w:val="00176F51"/>
    <w:rsid w:val="00177756"/>
    <w:rsid w:val="001809C8"/>
    <w:rsid w:val="00181314"/>
    <w:rsid w:val="00181D24"/>
    <w:rsid w:val="00183BA0"/>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5D27"/>
    <w:rsid w:val="001A6190"/>
    <w:rsid w:val="001A63CD"/>
    <w:rsid w:val="001A6835"/>
    <w:rsid w:val="001A6839"/>
    <w:rsid w:val="001A6ABF"/>
    <w:rsid w:val="001A6BCD"/>
    <w:rsid w:val="001A71E8"/>
    <w:rsid w:val="001A771B"/>
    <w:rsid w:val="001A7769"/>
    <w:rsid w:val="001B054E"/>
    <w:rsid w:val="001B3437"/>
    <w:rsid w:val="001B3562"/>
    <w:rsid w:val="001B409C"/>
    <w:rsid w:val="001B4347"/>
    <w:rsid w:val="001B47BB"/>
    <w:rsid w:val="001B51EE"/>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3874"/>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4EE"/>
    <w:rsid w:val="00204C30"/>
    <w:rsid w:val="00204D99"/>
    <w:rsid w:val="00205C39"/>
    <w:rsid w:val="00206953"/>
    <w:rsid w:val="00207041"/>
    <w:rsid w:val="00207339"/>
    <w:rsid w:val="002075D4"/>
    <w:rsid w:val="00207930"/>
    <w:rsid w:val="002104AE"/>
    <w:rsid w:val="00210695"/>
    <w:rsid w:val="00211DF9"/>
    <w:rsid w:val="00213778"/>
    <w:rsid w:val="002138A5"/>
    <w:rsid w:val="00213F8E"/>
    <w:rsid w:val="002152C4"/>
    <w:rsid w:val="00215A10"/>
    <w:rsid w:val="00215E22"/>
    <w:rsid w:val="00216363"/>
    <w:rsid w:val="00216D12"/>
    <w:rsid w:val="00217807"/>
    <w:rsid w:val="002179DA"/>
    <w:rsid w:val="0022009A"/>
    <w:rsid w:val="00222437"/>
    <w:rsid w:val="00222C44"/>
    <w:rsid w:val="00224556"/>
    <w:rsid w:val="00224766"/>
    <w:rsid w:val="00226448"/>
    <w:rsid w:val="002268C0"/>
    <w:rsid w:val="00230384"/>
    <w:rsid w:val="002307FB"/>
    <w:rsid w:val="00230F37"/>
    <w:rsid w:val="00231730"/>
    <w:rsid w:val="00233B3A"/>
    <w:rsid w:val="00234354"/>
    <w:rsid w:val="00235175"/>
    <w:rsid w:val="002352BE"/>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89"/>
    <w:rsid w:val="00255A86"/>
    <w:rsid w:val="00261866"/>
    <w:rsid w:val="00262576"/>
    <w:rsid w:val="00262813"/>
    <w:rsid w:val="00264400"/>
    <w:rsid w:val="00264E53"/>
    <w:rsid w:val="002658A2"/>
    <w:rsid w:val="00266C2E"/>
    <w:rsid w:val="002671F5"/>
    <w:rsid w:val="002676D4"/>
    <w:rsid w:val="00267EDE"/>
    <w:rsid w:val="0027062F"/>
    <w:rsid w:val="002736DE"/>
    <w:rsid w:val="00274EE1"/>
    <w:rsid w:val="002751AA"/>
    <w:rsid w:val="002754A3"/>
    <w:rsid w:val="00276182"/>
    <w:rsid w:val="0027675A"/>
    <w:rsid w:val="0027781E"/>
    <w:rsid w:val="00277BF3"/>
    <w:rsid w:val="0028119D"/>
    <w:rsid w:val="00281602"/>
    <w:rsid w:val="00284D52"/>
    <w:rsid w:val="002856D5"/>
    <w:rsid w:val="00287BB7"/>
    <w:rsid w:val="00290F73"/>
    <w:rsid w:val="00292162"/>
    <w:rsid w:val="00292FF9"/>
    <w:rsid w:val="0029302F"/>
    <w:rsid w:val="002932F0"/>
    <w:rsid w:val="0029353E"/>
    <w:rsid w:val="002946DC"/>
    <w:rsid w:val="00294CF2"/>
    <w:rsid w:val="00295891"/>
    <w:rsid w:val="00295A68"/>
    <w:rsid w:val="00296A43"/>
    <w:rsid w:val="00296D71"/>
    <w:rsid w:val="00296F6C"/>
    <w:rsid w:val="00297B10"/>
    <w:rsid w:val="002A11FB"/>
    <w:rsid w:val="002A12F3"/>
    <w:rsid w:val="002A3257"/>
    <w:rsid w:val="002A39A5"/>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37DD"/>
    <w:rsid w:val="002D39B7"/>
    <w:rsid w:val="002D3D78"/>
    <w:rsid w:val="002D3EEF"/>
    <w:rsid w:val="002D52D2"/>
    <w:rsid w:val="002D5EDB"/>
    <w:rsid w:val="002D5EF0"/>
    <w:rsid w:val="002D64F7"/>
    <w:rsid w:val="002D6B04"/>
    <w:rsid w:val="002D7623"/>
    <w:rsid w:val="002E07F0"/>
    <w:rsid w:val="002E0802"/>
    <w:rsid w:val="002E0B27"/>
    <w:rsid w:val="002E0E3C"/>
    <w:rsid w:val="002E1803"/>
    <w:rsid w:val="002E1848"/>
    <w:rsid w:val="002E1CF6"/>
    <w:rsid w:val="002E33C3"/>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2CEA"/>
    <w:rsid w:val="00303E51"/>
    <w:rsid w:val="00305F3E"/>
    <w:rsid w:val="00306F26"/>
    <w:rsid w:val="0030721A"/>
    <w:rsid w:val="003115E3"/>
    <w:rsid w:val="0031173E"/>
    <w:rsid w:val="0031506B"/>
    <w:rsid w:val="00315DC2"/>
    <w:rsid w:val="003162A0"/>
    <w:rsid w:val="0031676D"/>
    <w:rsid w:val="003168F8"/>
    <w:rsid w:val="003174A8"/>
    <w:rsid w:val="00320AA0"/>
    <w:rsid w:val="0032127F"/>
    <w:rsid w:val="00321707"/>
    <w:rsid w:val="00321EBD"/>
    <w:rsid w:val="003220BC"/>
    <w:rsid w:val="00322F7C"/>
    <w:rsid w:val="003237C6"/>
    <w:rsid w:val="00324E85"/>
    <w:rsid w:val="00324FA9"/>
    <w:rsid w:val="003268D3"/>
    <w:rsid w:val="003275A2"/>
    <w:rsid w:val="00327D7B"/>
    <w:rsid w:val="00331168"/>
    <w:rsid w:val="003316D0"/>
    <w:rsid w:val="00336332"/>
    <w:rsid w:val="003373A6"/>
    <w:rsid w:val="00337614"/>
    <w:rsid w:val="00337662"/>
    <w:rsid w:val="00340165"/>
    <w:rsid w:val="00340FEC"/>
    <w:rsid w:val="00341409"/>
    <w:rsid w:val="003415D4"/>
    <w:rsid w:val="00342BAB"/>
    <w:rsid w:val="003439E8"/>
    <w:rsid w:val="00344558"/>
    <w:rsid w:val="00344A0B"/>
    <w:rsid w:val="00346563"/>
    <w:rsid w:val="00346855"/>
    <w:rsid w:val="00347027"/>
    <w:rsid w:val="00351845"/>
    <w:rsid w:val="00351C0C"/>
    <w:rsid w:val="00351F44"/>
    <w:rsid w:val="00352505"/>
    <w:rsid w:val="00353D5D"/>
    <w:rsid w:val="00355F3A"/>
    <w:rsid w:val="00361811"/>
    <w:rsid w:val="00363D72"/>
    <w:rsid w:val="00364712"/>
    <w:rsid w:val="00364C59"/>
    <w:rsid w:val="00364D3A"/>
    <w:rsid w:val="00365130"/>
    <w:rsid w:val="00365D7F"/>
    <w:rsid w:val="0036621D"/>
    <w:rsid w:val="00366615"/>
    <w:rsid w:val="0036689E"/>
    <w:rsid w:val="00366ED3"/>
    <w:rsid w:val="0036794D"/>
    <w:rsid w:val="00370074"/>
    <w:rsid w:val="00370105"/>
    <w:rsid w:val="00370693"/>
    <w:rsid w:val="00370C02"/>
    <w:rsid w:val="00370E3F"/>
    <w:rsid w:val="00371A5B"/>
    <w:rsid w:val="00372232"/>
    <w:rsid w:val="00372B98"/>
    <w:rsid w:val="0037380B"/>
    <w:rsid w:val="0037445F"/>
    <w:rsid w:val="003748B8"/>
    <w:rsid w:val="00376A45"/>
    <w:rsid w:val="00377129"/>
    <w:rsid w:val="00377DC4"/>
    <w:rsid w:val="00380B03"/>
    <w:rsid w:val="00380D16"/>
    <w:rsid w:val="00381AD5"/>
    <w:rsid w:val="00382965"/>
    <w:rsid w:val="0038303F"/>
    <w:rsid w:val="0038543A"/>
    <w:rsid w:val="00387296"/>
    <w:rsid w:val="0039192A"/>
    <w:rsid w:val="00391D8A"/>
    <w:rsid w:val="00392DFA"/>
    <w:rsid w:val="003930D4"/>
    <w:rsid w:val="00393860"/>
    <w:rsid w:val="003938F9"/>
    <w:rsid w:val="00394829"/>
    <w:rsid w:val="0039490E"/>
    <w:rsid w:val="00396077"/>
    <w:rsid w:val="0039656E"/>
    <w:rsid w:val="0039676D"/>
    <w:rsid w:val="0039715F"/>
    <w:rsid w:val="003A035C"/>
    <w:rsid w:val="003A0745"/>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634"/>
    <w:rsid w:val="003B79F3"/>
    <w:rsid w:val="003B7BFD"/>
    <w:rsid w:val="003B7E26"/>
    <w:rsid w:val="003C051F"/>
    <w:rsid w:val="003C0CFF"/>
    <w:rsid w:val="003C1171"/>
    <w:rsid w:val="003C65D2"/>
    <w:rsid w:val="003C66D6"/>
    <w:rsid w:val="003C6F34"/>
    <w:rsid w:val="003D106C"/>
    <w:rsid w:val="003D22F2"/>
    <w:rsid w:val="003D37DC"/>
    <w:rsid w:val="003D37F2"/>
    <w:rsid w:val="003D7E73"/>
    <w:rsid w:val="003E0696"/>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6691"/>
    <w:rsid w:val="003F72A0"/>
    <w:rsid w:val="003F734D"/>
    <w:rsid w:val="003F76BB"/>
    <w:rsid w:val="003F7C09"/>
    <w:rsid w:val="003F7CFC"/>
    <w:rsid w:val="004032D0"/>
    <w:rsid w:val="004035CC"/>
    <w:rsid w:val="00403DE4"/>
    <w:rsid w:val="00404033"/>
    <w:rsid w:val="00404096"/>
    <w:rsid w:val="004043E2"/>
    <w:rsid w:val="00404BC7"/>
    <w:rsid w:val="004065CE"/>
    <w:rsid w:val="004079EE"/>
    <w:rsid w:val="00407ACD"/>
    <w:rsid w:val="00407DD3"/>
    <w:rsid w:val="00410393"/>
    <w:rsid w:val="00410C28"/>
    <w:rsid w:val="004112FC"/>
    <w:rsid w:val="00412AEF"/>
    <w:rsid w:val="00414218"/>
    <w:rsid w:val="00414544"/>
    <w:rsid w:val="00414624"/>
    <w:rsid w:val="00414EF5"/>
    <w:rsid w:val="00415298"/>
    <w:rsid w:val="00417627"/>
    <w:rsid w:val="00421170"/>
    <w:rsid w:val="00421868"/>
    <w:rsid w:val="00421E64"/>
    <w:rsid w:val="00422C5B"/>
    <w:rsid w:val="00422F60"/>
    <w:rsid w:val="00424E61"/>
    <w:rsid w:val="004256DC"/>
    <w:rsid w:val="00425B13"/>
    <w:rsid w:val="00427050"/>
    <w:rsid w:val="00430767"/>
    <w:rsid w:val="00430987"/>
    <w:rsid w:val="00430E1B"/>
    <w:rsid w:val="00431768"/>
    <w:rsid w:val="00431850"/>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E49"/>
    <w:rsid w:val="00445F37"/>
    <w:rsid w:val="00446273"/>
    <w:rsid w:val="00447603"/>
    <w:rsid w:val="004503BE"/>
    <w:rsid w:val="0045154B"/>
    <w:rsid w:val="00451940"/>
    <w:rsid w:val="0045415D"/>
    <w:rsid w:val="00454475"/>
    <w:rsid w:val="004555BE"/>
    <w:rsid w:val="0045575B"/>
    <w:rsid w:val="00455DF6"/>
    <w:rsid w:val="00457604"/>
    <w:rsid w:val="00457AA9"/>
    <w:rsid w:val="0046072F"/>
    <w:rsid w:val="00461EDB"/>
    <w:rsid w:val="0046409A"/>
    <w:rsid w:val="0046432D"/>
    <w:rsid w:val="0046489E"/>
    <w:rsid w:val="004653EF"/>
    <w:rsid w:val="00467CBE"/>
    <w:rsid w:val="00472372"/>
    <w:rsid w:val="00475DFF"/>
    <w:rsid w:val="00476767"/>
    <w:rsid w:val="0047680F"/>
    <w:rsid w:val="0047717C"/>
    <w:rsid w:val="004802BD"/>
    <w:rsid w:val="004829F0"/>
    <w:rsid w:val="00483BE1"/>
    <w:rsid w:val="00484B17"/>
    <w:rsid w:val="00484E4C"/>
    <w:rsid w:val="0048544A"/>
    <w:rsid w:val="00486E4C"/>
    <w:rsid w:val="00486E92"/>
    <w:rsid w:val="00487BFB"/>
    <w:rsid w:val="0049281E"/>
    <w:rsid w:val="0049288D"/>
    <w:rsid w:val="00494F01"/>
    <w:rsid w:val="004953D9"/>
    <w:rsid w:val="00496A43"/>
    <w:rsid w:val="0049755D"/>
    <w:rsid w:val="004A0101"/>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415"/>
    <w:rsid w:val="004C35A1"/>
    <w:rsid w:val="004C3B5F"/>
    <w:rsid w:val="004C4A90"/>
    <w:rsid w:val="004D035A"/>
    <w:rsid w:val="004D112B"/>
    <w:rsid w:val="004D1309"/>
    <w:rsid w:val="004D1826"/>
    <w:rsid w:val="004D206C"/>
    <w:rsid w:val="004D2F2E"/>
    <w:rsid w:val="004D3441"/>
    <w:rsid w:val="004D3A4C"/>
    <w:rsid w:val="004D3D6F"/>
    <w:rsid w:val="004D539D"/>
    <w:rsid w:val="004D5865"/>
    <w:rsid w:val="004D5DC1"/>
    <w:rsid w:val="004D650B"/>
    <w:rsid w:val="004D6F9F"/>
    <w:rsid w:val="004D7521"/>
    <w:rsid w:val="004D7CF0"/>
    <w:rsid w:val="004E00BC"/>
    <w:rsid w:val="004E1083"/>
    <w:rsid w:val="004E220F"/>
    <w:rsid w:val="004E3B99"/>
    <w:rsid w:val="004E5189"/>
    <w:rsid w:val="004E746E"/>
    <w:rsid w:val="004E7B58"/>
    <w:rsid w:val="004F0E13"/>
    <w:rsid w:val="004F1D95"/>
    <w:rsid w:val="004F51C6"/>
    <w:rsid w:val="004F6C50"/>
    <w:rsid w:val="004F6DAE"/>
    <w:rsid w:val="004F71A6"/>
    <w:rsid w:val="00500DD9"/>
    <w:rsid w:val="00500ECE"/>
    <w:rsid w:val="005011D8"/>
    <w:rsid w:val="005016ED"/>
    <w:rsid w:val="00501A50"/>
    <w:rsid w:val="005041D1"/>
    <w:rsid w:val="005047E8"/>
    <w:rsid w:val="0050490D"/>
    <w:rsid w:val="00504E79"/>
    <w:rsid w:val="00504FBF"/>
    <w:rsid w:val="005072A9"/>
    <w:rsid w:val="005106D0"/>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DF5"/>
    <w:rsid w:val="00540012"/>
    <w:rsid w:val="0054028F"/>
    <w:rsid w:val="0054029B"/>
    <w:rsid w:val="00540ECC"/>
    <w:rsid w:val="005438BC"/>
    <w:rsid w:val="00543E34"/>
    <w:rsid w:val="00544262"/>
    <w:rsid w:val="005453B5"/>
    <w:rsid w:val="005455B5"/>
    <w:rsid w:val="00547EE2"/>
    <w:rsid w:val="0055160A"/>
    <w:rsid w:val="00551652"/>
    <w:rsid w:val="005519AB"/>
    <w:rsid w:val="0055416A"/>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649"/>
    <w:rsid w:val="005656FB"/>
    <w:rsid w:val="00566F33"/>
    <w:rsid w:val="00567870"/>
    <w:rsid w:val="005678CE"/>
    <w:rsid w:val="0057026A"/>
    <w:rsid w:val="0057033C"/>
    <w:rsid w:val="005712C3"/>
    <w:rsid w:val="00571801"/>
    <w:rsid w:val="00571B52"/>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87CD3"/>
    <w:rsid w:val="00591CA7"/>
    <w:rsid w:val="00592ABC"/>
    <w:rsid w:val="00592DF1"/>
    <w:rsid w:val="00595934"/>
    <w:rsid w:val="005962DD"/>
    <w:rsid w:val="00596FE1"/>
    <w:rsid w:val="005A0947"/>
    <w:rsid w:val="005A15C5"/>
    <w:rsid w:val="005A25A0"/>
    <w:rsid w:val="005A3316"/>
    <w:rsid w:val="005A382A"/>
    <w:rsid w:val="005A6FB3"/>
    <w:rsid w:val="005A7713"/>
    <w:rsid w:val="005B1F96"/>
    <w:rsid w:val="005B2276"/>
    <w:rsid w:val="005B2B4D"/>
    <w:rsid w:val="005B2BAC"/>
    <w:rsid w:val="005B2D0D"/>
    <w:rsid w:val="005B3F19"/>
    <w:rsid w:val="005B5793"/>
    <w:rsid w:val="005B5DC8"/>
    <w:rsid w:val="005B7D8E"/>
    <w:rsid w:val="005C0435"/>
    <w:rsid w:val="005C1908"/>
    <w:rsid w:val="005C2253"/>
    <w:rsid w:val="005C2711"/>
    <w:rsid w:val="005C3617"/>
    <w:rsid w:val="005C48C8"/>
    <w:rsid w:val="005C5EC0"/>
    <w:rsid w:val="005C6631"/>
    <w:rsid w:val="005C7E0E"/>
    <w:rsid w:val="005D0CA2"/>
    <w:rsid w:val="005D1127"/>
    <w:rsid w:val="005D36AE"/>
    <w:rsid w:val="005D4967"/>
    <w:rsid w:val="005D4997"/>
    <w:rsid w:val="005D5FE8"/>
    <w:rsid w:val="005D61B4"/>
    <w:rsid w:val="005D7333"/>
    <w:rsid w:val="005D7381"/>
    <w:rsid w:val="005D75F9"/>
    <w:rsid w:val="005E0851"/>
    <w:rsid w:val="005E176F"/>
    <w:rsid w:val="005E287F"/>
    <w:rsid w:val="005E31F8"/>
    <w:rsid w:val="005E463F"/>
    <w:rsid w:val="005E4A1C"/>
    <w:rsid w:val="005E550E"/>
    <w:rsid w:val="005E5B92"/>
    <w:rsid w:val="005F01AD"/>
    <w:rsid w:val="005F0998"/>
    <w:rsid w:val="005F0A2D"/>
    <w:rsid w:val="005F219C"/>
    <w:rsid w:val="005F3279"/>
    <w:rsid w:val="005F5686"/>
    <w:rsid w:val="005F64A3"/>
    <w:rsid w:val="005F6A2E"/>
    <w:rsid w:val="005F6F26"/>
    <w:rsid w:val="005F798C"/>
    <w:rsid w:val="006003D5"/>
    <w:rsid w:val="00600924"/>
    <w:rsid w:val="00600A56"/>
    <w:rsid w:val="006021F1"/>
    <w:rsid w:val="0060377B"/>
    <w:rsid w:val="00603801"/>
    <w:rsid w:val="00603F86"/>
    <w:rsid w:val="00604BD5"/>
    <w:rsid w:val="00605A3C"/>
    <w:rsid w:val="006066EB"/>
    <w:rsid w:val="00606760"/>
    <w:rsid w:val="0060694F"/>
    <w:rsid w:val="0060797D"/>
    <w:rsid w:val="00607A06"/>
    <w:rsid w:val="00611B88"/>
    <w:rsid w:val="00611C4A"/>
    <w:rsid w:val="00612B36"/>
    <w:rsid w:val="00612F21"/>
    <w:rsid w:val="00614333"/>
    <w:rsid w:val="00614A05"/>
    <w:rsid w:val="00614CF8"/>
    <w:rsid w:val="00614F39"/>
    <w:rsid w:val="0061581F"/>
    <w:rsid w:val="00615BDC"/>
    <w:rsid w:val="00615FC3"/>
    <w:rsid w:val="00622A31"/>
    <w:rsid w:val="00623467"/>
    <w:rsid w:val="00625086"/>
    <w:rsid w:val="0062666F"/>
    <w:rsid w:val="0062766C"/>
    <w:rsid w:val="006303CD"/>
    <w:rsid w:val="006316F9"/>
    <w:rsid w:val="00631852"/>
    <w:rsid w:val="0063560B"/>
    <w:rsid w:val="00635B6F"/>
    <w:rsid w:val="00637C1F"/>
    <w:rsid w:val="006400F9"/>
    <w:rsid w:val="0064171B"/>
    <w:rsid w:val="00641D70"/>
    <w:rsid w:val="00643328"/>
    <w:rsid w:val="0064385F"/>
    <w:rsid w:val="00644B68"/>
    <w:rsid w:val="00646E8A"/>
    <w:rsid w:val="00646FDF"/>
    <w:rsid w:val="0065016A"/>
    <w:rsid w:val="006508E8"/>
    <w:rsid w:val="00650A2F"/>
    <w:rsid w:val="0065209F"/>
    <w:rsid w:val="00652257"/>
    <w:rsid w:val="006540E8"/>
    <w:rsid w:val="00654B6C"/>
    <w:rsid w:val="00654BD2"/>
    <w:rsid w:val="0065636D"/>
    <w:rsid w:val="00656857"/>
    <w:rsid w:val="00656A3A"/>
    <w:rsid w:val="00657C9C"/>
    <w:rsid w:val="00661C4B"/>
    <w:rsid w:val="00663351"/>
    <w:rsid w:val="006636E2"/>
    <w:rsid w:val="006637AD"/>
    <w:rsid w:val="00663897"/>
    <w:rsid w:val="00663928"/>
    <w:rsid w:val="00663980"/>
    <w:rsid w:val="00664041"/>
    <w:rsid w:val="00666DE7"/>
    <w:rsid w:val="006707B7"/>
    <w:rsid w:val="00670F48"/>
    <w:rsid w:val="00670FC3"/>
    <w:rsid w:val="0067276B"/>
    <w:rsid w:val="00672F26"/>
    <w:rsid w:val="0067395E"/>
    <w:rsid w:val="00673BE8"/>
    <w:rsid w:val="00674B77"/>
    <w:rsid w:val="00674F52"/>
    <w:rsid w:val="00676442"/>
    <w:rsid w:val="0067762A"/>
    <w:rsid w:val="006777A6"/>
    <w:rsid w:val="00680278"/>
    <w:rsid w:val="0068088E"/>
    <w:rsid w:val="00681B7B"/>
    <w:rsid w:val="00682E16"/>
    <w:rsid w:val="006830CC"/>
    <w:rsid w:val="00683D69"/>
    <w:rsid w:val="006857DB"/>
    <w:rsid w:val="00685850"/>
    <w:rsid w:val="0068669E"/>
    <w:rsid w:val="00686E86"/>
    <w:rsid w:val="0069020D"/>
    <w:rsid w:val="006914A6"/>
    <w:rsid w:val="00691961"/>
    <w:rsid w:val="0069363A"/>
    <w:rsid w:val="0069445E"/>
    <w:rsid w:val="00694C2C"/>
    <w:rsid w:val="0069568A"/>
    <w:rsid w:val="006956F1"/>
    <w:rsid w:val="00695F82"/>
    <w:rsid w:val="006976D6"/>
    <w:rsid w:val="006A009F"/>
    <w:rsid w:val="006A0180"/>
    <w:rsid w:val="006A0C0B"/>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16FF"/>
    <w:rsid w:val="006C1E8B"/>
    <w:rsid w:val="006C35A6"/>
    <w:rsid w:val="006C3A73"/>
    <w:rsid w:val="006C4C4E"/>
    <w:rsid w:val="006C5951"/>
    <w:rsid w:val="006C5B9D"/>
    <w:rsid w:val="006C6820"/>
    <w:rsid w:val="006C7E52"/>
    <w:rsid w:val="006D1571"/>
    <w:rsid w:val="006D2E15"/>
    <w:rsid w:val="006D420E"/>
    <w:rsid w:val="006D5606"/>
    <w:rsid w:val="006D63F6"/>
    <w:rsid w:val="006D66E8"/>
    <w:rsid w:val="006D69B6"/>
    <w:rsid w:val="006D6EF2"/>
    <w:rsid w:val="006D731E"/>
    <w:rsid w:val="006E0A21"/>
    <w:rsid w:val="006E2083"/>
    <w:rsid w:val="006E4E4F"/>
    <w:rsid w:val="006E775F"/>
    <w:rsid w:val="006F0ABC"/>
    <w:rsid w:val="006F0B30"/>
    <w:rsid w:val="006F1065"/>
    <w:rsid w:val="006F2214"/>
    <w:rsid w:val="006F30E5"/>
    <w:rsid w:val="006F50A2"/>
    <w:rsid w:val="006F5196"/>
    <w:rsid w:val="006F5D19"/>
    <w:rsid w:val="006F6E17"/>
    <w:rsid w:val="006F739B"/>
    <w:rsid w:val="006F7498"/>
    <w:rsid w:val="0070167C"/>
    <w:rsid w:val="007018F0"/>
    <w:rsid w:val="007033FE"/>
    <w:rsid w:val="007042E1"/>
    <w:rsid w:val="00704C1E"/>
    <w:rsid w:val="0070560B"/>
    <w:rsid w:val="00706810"/>
    <w:rsid w:val="00706CF6"/>
    <w:rsid w:val="0071189C"/>
    <w:rsid w:val="00713407"/>
    <w:rsid w:val="007141E7"/>
    <w:rsid w:val="00714891"/>
    <w:rsid w:val="00714E77"/>
    <w:rsid w:val="00715244"/>
    <w:rsid w:val="007169E2"/>
    <w:rsid w:val="00717665"/>
    <w:rsid w:val="007206EE"/>
    <w:rsid w:val="00720BFE"/>
    <w:rsid w:val="007235CD"/>
    <w:rsid w:val="00724D1B"/>
    <w:rsid w:val="00724F8E"/>
    <w:rsid w:val="0072506D"/>
    <w:rsid w:val="00725DE1"/>
    <w:rsid w:val="00727C84"/>
    <w:rsid w:val="00730133"/>
    <w:rsid w:val="00730E40"/>
    <w:rsid w:val="00731CAD"/>
    <w:rsid w:val="00733F48"/>
    <w:rsid w:val="00734A29"/>
    <w:rsid w:val="00734C9D"/>
    <w:rsid w:val="00735C5E"/>
    <w:rsid w:val="0073708A"/>
    <w:rsid w:val="00740109"/>
    <w:rsid w:val="0074061E"/>
    <w:rsid w:val="00741053"/>
    <w:rsid w:val="007416F7"/>
    <w:rsid w:val="00741787"/>
    <w:rsid w:val="00741DCC"/>
    <w:rsid w:val="007426C4"/>
    <w:rsid w:val="00742A8A"/>
    <w:rsid w:val="00743C71"/>
    <w:rsid w:val="007446B2"/>
    <w:rsid w:val="0074555F"/>
    <w:rsid w:val="007459FB"/>
    <w:rsid w:val="00745E95"/>
    <w:rsid w:val="00746F9B"/>
    <w:rsid w:val="00747B43"/>
    <w:rsid w:val="00751A6C"/>
    <w:rsid w:val="0075291D"/>
    <w:rsid w:val="00753333"/>
    <w:rsid w:val="007542F5"/>
    <w:rsid w:val="00754762"/>
    <w:rsid w:val="007568A7"/>
    <w:rsid w:val="007568D0"/>
    <w:rsid w:val="00761F53"/>
    <w:rsid w:val="0076312D"/>
    <w:rsid w:val="00763A66"/>
    <w:rsid w:val="00764A94"/>
    <w:rsid w:val="00766F51"/>
    <w:rsid w:val="00767EAE"/>
    <w:rsid w:val="00770512"/>
    <w:rsid w:val="00770C7E"/>
    <w:rsid w:val="00771565"/>
    <w:rsid w:val="00771744"/>
    <w:rsid w:val="00773183"/>
    <w:rsid w:val="00773214"/>
    <w:rsid w:val="0077411C"/>
    <w:rsid w:val="0077415D"/>
    <w:rsid w:val="00774D53"/>
    <w:rsid w:val="007758B3"/>
    <w:rsid w:val="007758DB"/>
    <w:rsid w:val="00775D40"/>
    <w:rsid w:val="00776A40"/>
    <w:rsid w:val="00777FA3"/>
    <w:rsid w:val="00780B01"/>
    <w:rsid w:val="007811C5"/>
    <w:rsid w:val="00781295"/>
    <w:rsid w:val="00782887"/>
    <w:rsid w:val="00782D0F"/>
    <w:rsid w:val="00784754"/>
    <w:rsid w:val="00786630"/>
    <w:rsid w:val="0079087F"/>
    <w:rsid w:val="0079160D"/>
    <w:rsid w:val="00791E88"/>
    <w:rsid w:val="00793159"/>
    <w:rsid w:val="00795C01"/>
    <w:rsid w:val="007A12A6"/>
    <w:rsid w:val="007A1A7A"/>
    <w:rsid w:val="007A4132"/>
    <w:rsid w:val="007A6C1C"/>
    <w:rsid w:val="007A7407"/>
    <w:rsid w:val="007A7623"/>
    <w:rsid w:val="007B0275"/>
    <w:rsid w:val="007B04A4"/>
    <w:rsid w:val="007B04CA"/>
    <w:rsid w:val="007B0CBF"/>
    <w:rsid w:val="007B10C9"/>
    <w:rsid w:val="007B173A"/>
    <w:rsid w:val="007B482C"/>
    <w:rsid w:val="007B532B"/>
    <w:rsid w:val="007B5533"/>
    <w:rsid w:val="007B5793"/>
    <w:rsid w:val="007B5C6A"/>
    <w:rsid w:val="007B5E73"/>
    <w:rsid w:val="007B64D9"/>
    <w:rsid w:val="007B6A3E"/>
    <w:rsid w:val="007B7780"/>
    <w:rsid w:val="007B7ACD"/>
    <w:rsid w:val="007B7EAC"/>
    <w:rsid w:val="007C1129"/>
    <w:rsid w:val="007C29D1"/>
    <w:rsid w:val="007C2CF2"/>
    <w:rsid w:val="007C49AA"/>
    <w:rsid w:val="007C528B"/>
    <w:rsid w:val="007C55C3"/>
    <w:rsid w:val="007C5614"/>
    <w:rsid w:val="007C63FE"/>
    <w:rsid w:val="007C6E11"/>
    <w:rsid w:val="007C6F18"/>
    <w:rsid w:val="007C73E5"/>
    <w:rsid w:val="007D0038"/>
    <w:rsid w:val="007D23D2"/>
    <w:rsid w:val="007D24A4"/>
    <w:rsid w:val="007D35C1"/>
    <w:rsid w:val="007D3CA2"/>
    <w:rsid w:val="007D50EB"/>
    <w:rsid w:val="007D564C"/>
    <w:rsid w:val="007D5888"/>
    <w:rsid w:val="007D6432"/>
    <w:rsid w:val="007E02CE"/>
    <w:rsid w:val="007E0393"/>
    <w:rsid w:val="007E1BF3"/>
    <w:rsid w:val="007E30ED"/>
    <w:rsid w:val="007E3313"/>
    <w:rsid w:val="007E4B6B"/>
    <w:rsid w:val="007E6CFF"/>
    <w:rsid w:val="007E71A2"/>
    <w:rsid w:val="007E7A39"/>
    <w:rsid w:val="007F121A"/>
    <w:rsid w:val="007F1394"/>
    <w:rsid w:val="007F18A7"/>
    <w:rsid w:val="007F1FAE"/>
    <w:rsid w:val="007F25C0"/>
    <w:rsid w:val="007F2700"/>
    <w:rsid w:val="007F2767"/>
    <w:rsid w:val="007F2AE7"/>
    <w:rsid w:val="007F4518"/>
    <w:rsid w:val="007F6E7E"/>
    <w:rsid w:val="007F701C"/>
    <w:rsid w:val="0080019E"/>
    <w:rsid w:val="00802352"/>
    <w:rsid w:val="00802BFF"/>
    <w:rsid w:val="00803059"/>
    <w:rsid w:val="008036E5"/>
    <w:rsid w:val="00803E78"/>
    <w:rsid w:val="00804A9A"/>
    <w:rsid w:val="00804AD8"/>
    <w:rsid w:val="00805A14"/>
    <w:rsid w:val="00806B84"/>
    <w:rsid w:val="0080712A"/>
    <w:rsid w:val="00807320"/>
    <w:rsid w:val="00807F18"/>
    <w:rsid w:val="00810E0B"/>
    <w:rsid w:val="00810E14"/>
    <w:rsid w:val="00811092"/>
    <w:rsid w:val="008111EB"/>
    <w:rsid w:val="00811306"/>
    <w:rsid w:val="00812249"/>
    <w:rsid w:val="0081299B"/>
    <w:rsid w:val="0081357C"/>
    <w:rsid w:val="008139C3"/>
    <w:rsid w:val="00813B6A"/>
    <w:rsid w:val="008142F2"/>
    <w:rsid w:val="00815CFB"/>
    <w:rsid w:val="00816321"/>
    <w:rsid w:val="00816631"/>
    <w:rsid w:val="00816C22"/>
    <w:rsid w:val="0081794F"/>
    <w:rsid w:val="00817B47"/>
    <w:rsid w:val="00822EEE"/>
    <w:rsid w:val="0082362C"/>
    <w:rsid w:val="0082368F"/>
    <w:rsid w:val="00823F1D"/>
    <w:rsid w:val="0082598D"/>
    <w:rsid w:val="00825AA8"/>
    <w:rsid w:val="00825AF2"/>
    <w:rsid w:val="00825BCD"/>
    <w:rsid w:val="00826A4D"/>
    <w:rsid w:val="00826DA6"/>
    <w:rsid w:val="008308FC"/>
    <w:rsid w:val="00831596"/>
    <w:rsid w:val="00831747"/>
    <w:rsid w:val="00832B7D"/>
    <w:rsid w:val="00832F98"/>
    <w:rsid w:val="00833DA8"/>
    <w:rsid w:val="00833EB2"/>
    <w:rsid w:val="00834933"/>
    <w:rsid w:val="008354C0"/>
    <w:rsid w:val="00835C38"/>
    <w:rsid w:val="00836BE1"/>
    <w:rsid w:val="008375C7"/>
    <w:rsid w:val="008407F8"/>
    <w:rsid w:val="0084273B"/>
    <w:rsid w:val="008427EE"/>
    <w:rsid w:val="008439F8"/>
    <w:rsid w:val="008507E3"/>
    <w:rsid w:val="00850C81"/>
    <w:rsid w:val="00851641"/>
    <w:rsid w:val="00851BA8"/>
    <w:rsid w:val="0085263A"/>
    <w:rsid w:val="00853302"/>
    <w:rsid w:val="00854717"/>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67491"/>
    <w:rsid w:val="00872CBD"/>
    <w:rsid w:val="00872E40"/>
    <w:rsid w:val="0087335F"/>
    <w:rsid w:val="008749F0"/>
    <w:rsid w:val="008753C2"/>
    <w:rsid w:val="0087588B"/>
    <w:rsid w:val="008768F7"/>
    <w:rsid w:val="00877EB4"/>
    <w:rsid w:val="008811D0"/>
    <w:rsid w:val="008811F0"/>
    <w:rsid w:val="00881D41"/>
    <w:rsid w:val="008836E9"/>
    <w:rsid w:val="0088372B"/>
    <w:rsid w:val="00886B40"/>
    <w:rsid w:val="00887A98"/>
    <w:rsid w:val="008900B3"/>
    <w:rsid w:val="008903BB"/>
    <w:rsid w:val="008911E4"/>
    <w:rsid w:val="00893274"/>
    <w:rsid w:val="0089375E"/>
    <w:rsid w:val="0089390C"/>
    <w:rsid w:val="00895857"/>
    <w:rsid w:val="00897CB5"/>
    <w:rsid w:val="00897F88"/>
    <w:rsid w:val="008A142C"/>
    <w:rsid w:val="008A1596"/>
    <w:rsid w:val="008A2F58"/>
    <w:rsid w:val="008A352A"/>
    <w:rsid w:val="008A3C64"/>
    <w:rsid w:val="008A3CF7"/>
    <w:rsid w:val="008A40AE"/>
    <w:rsid w:val="008A6CD7"/>
    <w:rsid w:val="008A6F2D"/>
    <w:rsid w:val="008B0E8B"/>
    <w:rsid w:val="008B0F8B"/>
    <w:rsid w:val="008B1FC1"/>
    <w:rsid w:val="008B2539"/>
    <w:rsid w:val="008B2B84"/>
    <w:rsid w:val="008B3310"/>
    <w:rsid w:val="008B437F"/>
    <w:rsid w:val="008B6BD9"/>
    <w:rsid w:val="008C0DA0"/>
    <w:rsid w:val="008C1ED9"/>
    <w:rsid w:val="008C4167"/>
    <w:rsid w:val="008C43E2"/>
    <w:rsid w:val="008C5234"/>
    <w:rsid w:val="008C5B91"/>
    <w:rsid w:val="008C6E5A"/>
    <w:rsid w:val="008D037E"/>
    <w:rsid w:val="008D0D00"/>
    <w:rsid w:val="008D1033"/>
    <w:rsid w:val="008D3A93"/>
    <w:rsid w:val="008D3AAA"/>
    <w:rsid w:val="008D52DB"/>
    <w:rsid w:val="008D5F8C"/>
    <w:rsid w:val="008D63B9"/>
    <w:rsid w:val="008D6604"/>
    <w:rsid w:val="008D76AB"/>
    <w:rsid w:val="008E144C"/>
    <w:rsid w:val="008E2AD7"/>
    <w:rsid w:val="008E2CC4"/>
    <w:rsid w:val="008E38D9"/>
    <w:rsid w:val="008E4B3F"/>
    <w:rsid w:val="008E4FAD"/>
    <w:rsid w:val="008E55A2"/>
    <w:rsid w:val="008E60E3"/>
    <w:rsid w:val="008E652F"/>
    <w:rsid w:val="008E6550"/>
    <w:rsid w:val="008E72C4"/>
    <w:rsid w:val="008E7CD7"/>
    <w:rsid w:val="008F027D"/>
    <w:rsid w:val="008F039A"/>
    <w:rsid w:val="008F063C"/>
    <w:rsid w:val="008F159F"/>
    <w:rsid w:val="008F1EC4"/>
    <w:rsid w:val="008F24D9"/>
    <w:rsid w:val="008F43CE"/>
    <w:rsid w:val="008F5928"/>
    <w:rsid w:val="008F6E36"/>
    <w:rsid w:val="00900607"/>
    <w:rsid w:val="00900C5F"/>
    <w:rsid w:val="00900EE6"/>
    <w:rsid w:val="0090111D"/>
    <w:rsid w:val="00901901"/>
    <w:rsid w:val="00901B9C"/>
    <w:rsid w:val="009032C8"/>
    <w:rsid w:val="00904E37"/>
    <w:rsid w:val="00905613"/>
    <w:rsid w:val="009074D8"/>
    <w:rsid w:val="009074DE"/>
    <w:rsid w:val="00910621"/>
    <w:rsid w:val="00910C2A"/>
    <w:rsid w:val="00911188"/>
    <w:rsid w:val="00911740"/>
    <w:rsid w:val="0091192B"/>
    <w:rsid w:val="00912F1C"/>
    <w:rsid w:val="0091321B"/>
    <w:rsid w:val="00914451"/>
    <w:rsid w:val="009146FA"/>
    <w:rsid w:val="00914AAC"/>
    <w:rsid w:val="009209A4"/>
    <w:rsid w:val="00921A66"/>
    <w:rsid w:val="009233F4"/>
    <w:rsid w:val="009238B6"/>
    <w:rsid w:val="009246B5"/>
    <w:rsid w:val="00924A59"/>
    <w:rsid w:val="009255E2"/>
    <w:rsid w:val="00925DF5"/>
    <w:rsid w:val="00926CB9"/>
    <w:rsid w:val="00926D51"/>
    <w:rsid w:val="009276C1"/>
    <w:rsid w:val="00927C52"/>
    <w:rsid w:val="0093174B"/>
    <w:rsid w:val="00932255"/>
    <w:rsid w:val="00932F91"/>
    <w:rsid w:val="009334F2"/>
    <w:rsid w:val="0093413A"/>
    <w:rsid w:val="0093494C"/>
    <w:rsid w:val="00935115"/>
    <w:rsid w:val="00935440"/>
    <w:rsid w:val="00935582"/>
    <w:rsid w:val="009355C1"/>
    <w:rsid w:val="00936ED9"/>
    <w:rsid w:val="00937714"/>
    <w:rsid w:val="009401A9"/>
    <w:rsid w:val="0094040C"/>
    <w:rsid w:val="00940676"/>
    <w:rsid w:val="00942246"/>
    <w:rsid w:val="009432FA"/>
    <w:rsid w:val="0094388B"/>
    <w:rsid w:val="009444A5"/>
    <w:rsid w:val="00947390"/>
    <w:rsid w:val="00950F42"/>
    <w:rsid w:val="0095225A"/>
    <w:rsid w:val="00952286"/>
    <w:rsid w:val="00955C7E"/>
    <w:rsid w:val="0096014D"/>
    <w:rsid w:val="009621F0"/>
    <w:rsid w:val="00962D64"/>
    <w:rsid w:val="00963A53"/>
    <w:rsid w:val="00963A61"/>
    <w:rsid w:val="0096405B"/>
    <w:rsid w:val="00965756"/>
    <w:rsid w:val="00965D0E"/>
    <w:rsid w:val="00967066"/>
    <w:rsid w:val="009677AF"/>
    <w:rsid w:val="00970865"/>
    <w:rsid w:val="00970EBE"/>
    <w:rsid w:val="00971728"/>
    <w:rsid w:val="00971C04"/>
    <w:rsid w:val="00972A0E"/>
    <w:rsid w:val="00972F7A"/>
    <w:rsid w:val="009746A3"/>
    <w:rsid w:val="00974FF0"/>
    <w:rsid w:val="00976547"/>
    <w:rsid w:val="00977083"/>
    <w:rsid w:val="009776AB"/>
    <w:rsid w:val="00977730"/>
    <w:rsid w:val="00982B80"/>
    <w:rsid w:val="0098356F"/>
    <w:rsid w:val="00984550"/>
    <w:rsid w:val="00985F3A"/>
    <w:rsid w:val="009869CC"/>
    <w:rsid w:val="009870A4"/>
    <w:rsid w:val="00992B16"/>
    <w:rsid w:val="009936D5"/>
    <w:rsid w:val="00993771"/>
    <w:rsid w:val="00993EFB"/>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0121"/>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773F"/>
    <w:rsid w:val="009D77CF"/>
    <w:rsid w:val="009E0B36"/>
    <w:rsid w:val="009E0CE6"/>
    <w:rsid w:val="009E17F4"/>
    <w:rsid w:val="009E1999"/>
    <w:rsid w:val="009E2940"/>
    <w:rsid w:val="009E3167"/>
    <w:rsid w:val="009E3DC5"/>
    <w:rsid w:val="009E43F7"/>
    <w:rsid w:val="009E5122"/>
    <w:rsid w:val="009E5666"/>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0B21"/>
    <w:rsid w:val="00A02151"/>
    <w:rsid w:val="00A029AC"/>
    <w:rsid w:val="00A03108"/>
    <w:rsid w:val="00A03264"/>
    <w:rsid w:val="00A03764"/>
    <w:rsid w:val="00A03DD8"/>
    <w:rsid w:val="00A04611"/>
    <w:rsid w:val="00A04A28"/>
    <w:rsid w:val="00A04FA7"/>
    <w:rsid w:val="00A05121"/>
    <w:rsid w:val="00A053AB"/>
    <w:rsid w:val="00A06BB9"/>
    <w:rsid w:val="00A06EA4"/>
    <w:rsid w:val="00A07DCD"/>
    <w:rsid w:val="00A1059B"/>
    <w:rsid w:val="00A12BF5"/>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27318"/>
    <w:rsid w:val="00A306A5"/>
    <w:rsid w:val="00A30AAB"/>
    <w:rsid w:val="00A30C31"/>
    <w:rsid w:val="00A31C56"/>
    <w:rsid w:val="00A32A19"/>
    <w:rsid w:val="00A34F56"/>
    <w:rsid w:val="00A359A5"/>
    <w:rsid w:val="00A35D71"/>
    <w:rsid w:val="00A3776D"/>
    <w:rsid w:val="00A409E0"/>
    <w:rsid w:val="00A40F55"/>
    <w:rsid w:val="00A4269A"/>
    <w:rsid w:val="00A4299D"/>
    <w:rsid w:val="00A440F3"/>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9CF"/>
    <w:rsid w:val="00A80A39"/>
    <w:rsid w:val="00A80DC3"/>
    <w:rsid w:val="00A80F80"/>
    <w:rsid w:val="00A81D82"/>
    <w:rsid w:val="00A81F9F"/>
    <w:rsid w:val="00A823F6"/>
    <w:rsid w:val="00A84972"/>
    <w:rsid w:val="00A85835"/>
    <w:rsid w:val="00A86B62"/>
    <w:rsid w:val="00A879C3"/>
    <w:rsid w:val="00A9120E"/>
    <w:rsid w:val="00A9122E"/>
    <w:rsid w:val="00A9162A"/>
    <w:rsid w:val="00A9203B"/>
    <w:rsid w:val="00A93C83"/>
    <w:rsid w:val="00A94AB6"/>
    <w:rsid w:val="00A94C83"/>
    <w:rsid w:val="00A94CAA"/>
    <w:rsid w:val="00A96C71"/>
    <w:rsid w:val="00A9784E"/>
    <w:rsid w:val="00AA092A"/>
    <w:rsid w:val="00AA0CD3"/>
    <w:rsid w:val="00AA1F0C"/>
    <w:rsid w:val="00AA2259"/>
    <w:rsid w:val="00AA2BA0"/>
    <w:rsid w:val="00AA3012"/>
    <w:rsid w:val="00AA49D7"/>
    <w:rsid w:val="00AA4B22"/>
    <w:rsid w:val="00AA648A"/>
    <w:rsid w:val="00AA70ED"/>
    <w:rsid w:val="00AA7375"/>
    <w:rsid w:val="00AB062B"/>
    <w:rsid w:val="00AB1D40"/>
    <w:rsid w:val="00AB34F1"/>
    <w:rsid w:val="00AB3C8A"/>
    <w:rsid w:val="00AB5479"/>
    <w:rsid w:val="00AB5E70"/>
    <w:rsid w:val="00AB6209"/>
    <w:rsid w:val="00AC1030"/>
    <w:rsid w:val="00AC1FE7"/>
    <w:rsid w:val="00AC29BB"/>
    <w:rsid w:val="00AC2ABF"/>
    <w:rsid w:val="00AC2C36"/>
    <w:rsid w:val="00AC32ED"/>
    <w:rsid w:val="00AC35D7"/>
    <w:rsid w:val="00AC37F4"/>
    <w:rsid w:val="00AC3E8B"/>
    <w:rsid w:val="00AC755D"/>
    <w:rsid w:val="00AD0536"/>
    <w:rsid w:val="00AD0C69"/>
    <w:rsid w:val="00AD12BA"/>
    <w:rsid w:val="00AD1F94"/>
    <w:rsid w:val="00AD216F"/>
    <w:rsid w:val="00AD2DE2"/>
    <w:rsid w:val="00AD2FD0"/>
    <w:rsid w:val="00AD3431"/>
    <w:rsid w:val="00AD349E"/>
    <w:rsid w:val="00AD3B58"/>
    <w:rsid w:val="00AD4030"/>
    <w:rsid w:val="00AD42C1"/>
    <w:rsid w:val="00AD5C4D"/>
    <w:rsid w:val="00AD6018"/>
    <w:rsid w:val="00AD7E5C"/>
    <w:rsid w:val="00AE0C1E"/>
    <w:rsid w:val="00AE121A"/>
    <w:rsid w:val="00AE13C6"/>
    <w:rsid w:val="00AE1F67"/>
    <w:rsid w:val="00AE3162"/>
    <w:rsid w:val="00AE38AC"/>
    <w:rsid w:val="00AE4680"/>
    <w:rsid w:val="00AE4921"/>
    <w:rsid w:val="00AE633A"/>
    <w:rsid w:val="00AE7031"/>
    <w:rsid w:val="00AE77CB"/>
    <w:rsid w:val="00AE7DFA"/>
    <w:rsid w:val="00AF21F5"/>
    <w:rsid w:val="00AF2298"/>
    <w:rsid w:val="00AF648C"/>
    <w:rsid w:val="00AF6A7B"/>
    <w:rsid w:val="00AF7280"/>
    <w:rsid w:val="00B0076C"/>
    <w:rsid w:val="00B00CDC"/>
    <w:rsid w:val="00B029DC"/>
    <w:rsid w:val="00B040DE"/>
    <w:rsid w:val="00B046AD"/>
    <w:rsid w:val="00B0524D"/>
    <w:rsid w:val="00B07BC0"/>
    <w:rsid w:val="00B106E0"/>
    <w:rsid w:val="00B11342"/>
    <w:rsid w:val="00B114BB"/>
    <w:rsid w:val="00B11978"/>
    <w:rsid w:val="00B12522"/>
    <w:rsid w:val="00B12E8E"/>
    <w:rsid w:val="00B13465"/>
    <w:rsid w:val="00B14247"/>
    <w:rsid w:val="00B14C55"/>
    <w:rsid w:val="00B15C4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D11"/>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54C"/>
    <w:rsid w:val="00B45609"/>
    <w:rsid w:val="00B45A6A"/>
    <w:rsid w:val="00B46A1F"/>
    <w:rsid w:val="00B47439"/>
    <w:rsid w:val="00B50CB0"/>
    <w:rsid w:val="00B514A2"/>
    <w:rsid w:val="00B514AC"/>
    <w:rsid w:val="00B53B92"/>
    <w:rsid w:val="00B55288"/>
    <w:rsid w:val="00B55371"/>
    <w:rsid w:val="00B565E0"/>
    <w:rsid w:val="00B57CAB"/>
    <w:rsid w:val="00B57EFF"/>
    <w:rsid w:val="00B61AC3"/>
    <w:rsid w:val="00B6405D"/>
    <w:rsid w:val="00B64286"/>
    <w:rsid w:val="00B6514E"/>
    <w:rsid w:val="00B65401"/>
    <w:rsid w:val="00B65674"/>
    <w:rsid w:val="00B70FAA"/>
    <w:rsid w:val="00B719A5"/>
    <w:rsid w:val="00B71B51"/>
    <w:rsid w:val="00B7212F"/>
    <w:rsid w:val="00B72463"/>
    <w:rsid w:val="00B729FE"/>
    <w:rsid w:val="00B73FF1"/>
    <w:rsid w:val="00B75361"/>
    <w:rsid w:val="00B80080"/>
    <w:rsid w:val="00B825CC"/>
    <w:rsid w:val="00B8289F"/>
    <w:rsid w:val="00B83E7D"/>
    <w:rsid w:val="00B848A5"/>
    <w:rsid w:val="00B85881"/>
    <w:rsid w:val="00B862C9"/>
    <w:rsid w:val="00B90B82"/>
    <w:rsid w:val="00B9349D"/>
    <w:rsid w:val="00B950A6"/>
    <w:rsid w:val="00B9525E"/>
    <w:rsid w:val="00B95BF1"/>
    <w:rsid w:val="00B962C0"/>
    <w:rsid w:val="00B96D7D"/>
    <w:rsid w:val="00B9753D"/>
    <w:rsid w:val="00BA1FAD"/>
    <w:rsid w:val="00BA27BA"/>
    <w:rsid w:val="00BA29BA"/>
    <w:rsid w:val="00BA38F6"/>
    <w:rsid w:val="00BA3A78"/>
    <w:rsid w:val="00BA40FD"/>
    <w:rsid w:val="00BA4623"/>
    <w:rsid w:val="00BA50E2"/>
    <w:rsid w:val="00BA5AF8"/>
    <w:rsid w:val="00BA73B5"/>
    <w:rsid w:val="00BB03BE"/>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2D0B"/>
    <w:rsid w:val="00BD3517"/>
    <w:rsid w:val="00BD6474"/>
    <w:rsid w:val="00BD66F7"/>
    <w:rsid w:val="00BD71CB"/>
    <w:rsid w:val="00BD7A66"/>
    <w:rsid w:val="00BD7AB1"/>
    <w:rsid w:val="00BD7FB2"/>
    <w:rsid w:val="00BE181B"/>
    <w:rsid w:val="00BE1D91"/>
    <w:rsid w:val="00BE2072"/>
    <w:rsid w:val="00BE2456"/>
    <w:rsid w:val="00BE4007"/>
    <w:rsid w:val="00BE4069"/>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07E2"/>
    <w:rsid w:val="00C110D4"/>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46E7"/>
    <w:rsid w:val="00C4506E"/>
    <w:rsid w:val="00C457D6"/>
    <w:rsid w:val="00C459EC"/>
    <w:rsid w:val="00C45E8E"/>
    <w:rsid w:val="00C4643B"/>
    <w:rsid w:val="00C472E5"/>
    <w:rsid w:val="00C47419"/>
    <w:rsid w:val="00C502C3"/>
    <w:rsid w:val="00C50F51"/>
    <w:rsid w:val="00C51D22"/>
    <w:rsid w:val="00C53B57"/>
    <w:rsid w:val="00C5563D"/>
    <w:rsid w:val="00C5650C"/>
    <w:rsid w:val="00C567D1"/>
    <w:rsid w:val="00C5689D"/>
    <w:rsid w:val="00C56F79"/>
    <w:rsid w:val="00C57B9F"/>
    <w:rsid w:val="00C57FDE"/>
    <w:rsid w:val="00C6002A"/>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2DAD"/>
    <w:rsid w:val="00C831AE"/>
    <w:rsid w:val="00C83CBF"/>
    <w:rsid w:val="00C83CF5"/>
    <w:rsid w:val="00C86E9B"/>
    <w:rsid w:val="00C871B8"/>
    <w:rsid w:val="00C8749E"/>
    <w:rsid w:val="00C879A5"/>
    <w:rsid w:val="00C87DE1"/>
    <w:rsid w:val="00C87EFD"/>
    <w:rsid w:val="00C909E0"/>
    <w:rsid w:val="00C92F7A"/>
    <w:rsid w:val="00C9387E"/>
    <w:rsid w:val="00C93981"/>
    <w:rsid w:val="00C96099"/>
    <w:rsid w:val="00C96D21"/>
    <w:rsid w:val="00C96DF2"/>
    <w:rsid w:val="00C97BC4"/>
    <w:rsid w:val="00C97DB0"/>
    <w:rsid w:val="00CA0821"/>
    <w:rsid w:val="00CA1934"/>
    <w:rsid w:val="00CA2B96"/>
    <w:rsid w:val="00CA3A74"/>
    <w:rsid w:val="00CA4D6A"/>
    <w:rsid w:val="00CA5360"/>
    <w:rsid w:val="00CA59E6"/>
    <w:rsid w:val="00CA5A11"/>
    <w:rsid w:val="00CA62CD"/>
    <w:rsid w:val="00CA757B"/>
    <w:rsid w:val="00CA783C"/>
    <w:rsid w:val="00CA7D6A"/>
    <w:rsid w:val="00CB0B9A"/>
    <w:rsid w:val="00CB140D"/>
    <w:rsid w:val="00CB1BB2"/>
    <w:rsid w:val="00CB542C"/>
    <w:rsid w:val="00CB62C8"/>
    <w:rsid w:val="00CB6532"/>
    <w:rsid w:val="00CB7424"/>
    <w:rsid w:val="00CC177C"/>
    <w:rsid w:val="00CC231A"/>
    <w:rsid w:val="00CC2EC9"/>
    <w:rsid w:val="00CC37DA"/>
    <w:rsid w:val="00CC3EC4"/>
    <w:rsid w:val="00CC4750"/>
    <w:rsid w:val="00CC4A6C"/>
    <w:rsid w:val="00CC4D86"/>
    <w:rsid w:val="00CC7C3C"/>
    <w:rsid w:val="00CD03C3"/>
    <w:rsid w:val="00CD0BE1"/>
    <w:rsid w:val="00CD1365"/>
    <w:rsid w:val="00CD168E"/>
    <w:rsid w:val="00CD388A"/>
    <w:rsid w:val="00CD3950"/>
    <w:rsid w:val="00CD3FC0"/>
    <w:rsid w:val="00CD4302"/>
    <w:rsid w:val="00CD4D24"/>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6BA"/>
    <w:rsid w:val="00D01C5B"/>
    <w:rsid w:val="00D01FA8"/>
    <w:rsid w:val="00D026F8"/>
    <w:rsid w:val="00D03E6C"/>
    <w:rsid w:val="00D04717"/>
    <w:rsid w:val="00D0471C"/>
    <w:rsid w:val="00D047D4"/>
    <w:rsid w:val="00D051B0"/>
    <w:rsid w:val="00D0562E"/>
    <w:rsid w:val="00D06E3F"/>
    <w:rsid w:val="00D06E97"/>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5E76"/>
    <w:rsid w:val="00D26CBA"/>
    <w:rsid w:val="00D27727"/>
    <w:rsid w:val="00D301CF"/>
    <w:rsid w:val="00D3110D"/>
    <w:rsid w:val="00D3374A"/>
    <w:rsid w:val="00D34543"/>
    <w:rsid w:val="00D34962"/>
    <w:rsid w:val="00D34C5A"/>
    <w:rsid w:val="00D35268"/>
    <w:rsid w:val="00D3594E"/>
    <w:rsid w:val="00D35F45"/>
    <w:rsid w:val="00D3715D"/>
    <w:rsid w:val="00D37683"/>
    <w:rsid w:val="00D41B77"/>
    <w:rsid w:val="00D41EBC"/>
    <w:rsid w:val="00D42E8F"/>
    <w:rsid w:val="00D43F84"/>
    <w:rsid w:val="00D4413A"/>
    <w:rsid w:val="00D44DE4"/>
    <w:rsid w:val="00D453E5"/>
    <w:rsid w:val="00D456FB"/>
    <w:rsid w:val="00D45DB6"/>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37D1"/>
    <w:rsid w:val="00D73C2D"/>
    <w:rsid w:val="00D75361"/>
    <w:rsid w:val="00D75C10"/>
    <w:rsid w:val="00D75FDA"/>
    <w:rsid w:val="00D76DD1"/>
    <w:rsid w:val="00D77F7B"/>
    <w:rsid w:val="00D80B3A"/>
    <w:rsid w:val="00D81C2C"/>
    <w:rsid w:val="00D83065"/>
    <w:rsid w:val="00D839F0"/>
    <w:rsid w:val="00D83DD9"/>
    <w:rsid w:val="00D84CF5"/>
    <w:rsid w:val="00D84EDF"/>
    <w:rsid w:val="00D86C65"/>
    <w:rsid w:val="00D87378"/>
    <w:rsid w:val="00D90102"/>
    <w:rsid w:val="00D90256"/>
    <w:rsid w:val="00D9040F"/>
    <w:rsid w:val="00D914EC"/>
    <w:rsid w:val="00D91B0A"/>
    <w:rsid w:val="00D91DDE"/>
    <w:rsid w:val="00D92C66"/>
    <w:rsid w:val="00D93620"/>
    <w:rsid w:val="00DA0496"/>
    <w:rsid w:val="00DA24BA"/>
    <w:rsid w:val="00DA2C52"/>
    <w:rsid w:val="00DA3771"/>
    <w:rsid w:val="00DA3986"/>
    <w:rsid w:val="00DA46B7"/>
    <w:rsid w:val="00DA4A97"/>
    <w:rsid w:val="00DA4AB3"/>
    <w:rsid w:val="00DA7682"/>
    <w:rsid w:val="00DB0711"/>
    <w:rsid w:val="00DB2000"/>
    <w:rsid w:val="00DB2327"/>
    <w:rsid w:val="00DB28F0"/>
    <w:rsid w:val="00DB352F"/>
    <w:rsid w:val="00DB46A4"/>
    <w:rsid w:val="00DB5538"/>
    <w:rsid w:val="00DB653C"/>
    <w:rsid w:val="00DB74DC"/>
    <w:rsid w:val="00DB78DB"/>
    <w:rsid w:val="00DB7C90"/>
    <w:rsid w:val="00DC1F36"/>
    <w:rsid w:val="00DC3978"/>
    <w:rsid w:val="00DC4CEC"/>
    <w:rsid w:val="00DD05FF"/>
    <w:rsid w:val="00DD0D33"/>
    <w:rsid w:val="00DD12B5"/>
    <w:rsid w:val="00DD1399"/>
    <w:rsid w:val="00DD2001"/>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195"/>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005"/>
    <w:rsid w:val="00E3298F"/>
    <w:rsid w:val="00E330D5"/>
    <w:rsid w:val="00E33C7E"/>
    <w:rsid w:val="00E345A2"/>
    <w:rsid w:val="00E35026"/>
    <w:rsid w:val="00E35E5D"/>
    <w:rsid w:val="00E36021"/>
    <w:rsid w:val="00E363D2"/>
    <w:rsid w:val="00E36D8B"/>
    <w:rsid w:val="00E3738B"/>
    <w:rsid w:val="00E37564"/>
    <w:rsid w:val="00E40904"/>
    <w:rsid w:val="00E41B26"/>
    <w:rsid w:val="00E42861"/>
    <w:rsid w:val="00E43084"/>
    <w:rsid w:val="00E45CCE"/>
    <w:rsid w:val="00E47257"/>
    <w:rsid w:val="00E475B3"/>
    <w:rsid w:val="00E4772E"/>
    <w:rsid w:val="00E50E68"/>
    <w:rsid w:val="00E5140A"/>
    <w:rsid w:val="00E514F4"/>
    <w:rsid w:val="00E534DB"/>
    <w:rsid w:val="00E53888"/>
    <w:rsid w:val="00E5414E"/>
    <w:rsid w:val="00E554FB"/>
    <w:rsid w:val="00E61996"/>
    <w:rsid w:val="00E643FD"/>
    <w:rsid w:val="00E64E0B"/>
    <w:rsid w:val="00E65CB5"/>
    <w:rsid w:val="00E70B3C"/>
    <w:rsid w:val="00E710B4"/>
    <w:rsid w:val="00E71788"/>
    <w:rsid w:val="00E722AB"/>
    <w:rsid w:val="00E72E14"/>
    <w:rsid w:val="00E73A03"/>
    <w:rsid w:val="00E7496C"/>
    <w:rsid w:val="00E74BF9"/>
    <w:rsid w:val="00E770B5"/>
    <w:rsid w:val="00E80DD9"/>
    <w:rsid w:val="00E81FB3"/>
    <w:rsid w:val="00E821BE"/>
    <w:rsid w:val="00E82C1F"/>
    <w:rsid w:val="00E84976"/>
    <w:rsid w:val="00E849E5"/>
    <w:rsid w:val="00E85761"/>
    <w:rsid w:val="00E861B8"/>
    <w:rsid w:val="00E869AA"/>
    <w:rsid w:val="00E87299"/>
    <w:rsid w:val="00E87518"/>
    <w:rsid w:val="00E87C80"/>
    <w:rsid w:val="00E90166"/>
    <w:rsid w:val="00E903CF"/>
    <w:rsid w:val="00E90410"/>
    <w:rsid w:val="00E9212A"/>
    <w:rsid w:val="00E92760"/>
    <w:rsid w:val="00E92D1B"/>
    <w:rsid w:val="00E934F4"/>
    <w:rsid w:val="00E93F4E"/>
    <w:rsid w:val="00E94B37"/>
    <w:rsid w:val="00E9504F"/>
    <w:rsid w:val="00E954CD"/>
    <w:rsid w:val="00E95DB7"/>
    <w:rsid w:val="00E95DBD"/>
    <w:rsid w:val="00E95E9E"/>
    <w:rsid w:val="00E96275"/>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04"/>
    <w:rsid w:val="00EB0D1F"/>
    <w:rsid w:val="00EB15A8"/>
    <w:rsid w:val="00EB192F"/>
    <w:rsid w:val="00EB2456"/>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C6F1A"/>
    <w:rsid w:val="00EC7A56"/>
    <w:rsid w:val="00ED0001"/>
    <w:rsid w:val="00ED017E"/>
    <w:rsid w:val="00ED1F86"/>
    <w:rsid w:val="00ED2FCE"/>
    <w:rsid w:val="00ED344C"/>
    <w:rsid w:val="00ED3ABE"/>
    <w:rsid w:val="00ED41A4"/>
    <w:rsid w:val="00ED4E2F"/>
    <w:rsid w:val="00ED5C3F"/>
    <w:rsid w:val="00ED6F19"/>
    <w:rsid w:val="00ED74E3"/>
    <w:rsid w:val="00EE0603"/>
    <w:rsid w:val="00EE0BA6"/>
    <w:rsid w:val="00EE0F5E"/>
    <w:rsid w:val="00EE122D"/>
    <w:rsid w:val="00EE153F"/>
    <w:rsid w:val="00EE2AD8"/>
    <w:rsid w:val="00EE4164"/>
    <w:rsid w:val="00EE41F6"/>
    <w:rsid w:val="00EE56A4"/>
    <w:rsid w:val="00EE64C8"/>
    <w:rsid w:val="00EE6993"/>
    <w:rsid w:val="00EE6A28"/>
    <w:rsid w:val="00EF1114"/>
    <w:rsid w:val="00EF1757"/>
    <w:rsid w:val="00EF1F20"/>
    <w:rsid w:val="00EF3B1F"/>
    <w:rsid w:val="00EF44F2"/>
    <w:rsid w:val="00EF5CC0"/>
    <w:rsid w:val="00EF60A6"/>
    <w:rsid w:val="00F000F1"/>
    <w:rsid w:val="00F01E4F"/>
    <w:rsid w:val="00F0242E"/>
    <w:rsid w:val="00F0337F"/>
    <w:rsid w:val="00F03632"/>
    <w:rsid w:val="00F0392E"/>
    <w:rsid w:val="00F1104A"/>
    <w:rsid w:val="00F110D5"/>
    <w:rsid w:val="00F11431"/>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3A"/>
    <w:rsid w:val="00F253F5"/>
    <w:rsid w:val="00F257A2"/>
    <w:rsid w:val="00F2599F"/>
    <w:rsid w:val="00F26788"/>
    <w:rsid w:val="00F26ADA"/>
    <w:rsid w:val="00F275BC"/>
    <w:rsid w:val="00F279D0"/>
    <w:rsid w:val="00F27F11"/>
    <w:rsid w:val="00F30182"/>
    <w:rsid w:val="00F3064A"/>
    <w:rsid w:val="00F30EE0"/>
    <w:rsid w:val="00F312D8"/>
    <w:rsid w:val="00F32A38"/>
    <w:rsid w:val="00F33418"/>
    <w:rsid w:val="00F33E1C"/>
    <w:rsid w:val="00F346D2"/>
    <w:rsid w:val="00F34759"/>
    <w:rsid w:val="00F34813"/>
    <w:rsid w:val="00F354CC"/>
    <w:rsid w:val="00F3588D"/>
    <w:rsid w:val="00F35BD9"/>
    <w:rsid w:val="00F35E09"/>
    <w:rsid w:val="00F36339"/>
    <w:rsid w:val="00F369B4"/>
    <w:rsid w:val="00F37E00"/>
    <w:rsid w:val="00F40EBF"/>
    <w:rsid w:val="00F41952"/>
    <w:rsid w:val="00F41983"/>
    <w:rsid w:val="00F419B5"/>
    <w:rsid w:val="00F42EAB"/>
    <w:rsid w:val="00F43A08"/>
    <w:rsid w:val="00F44716"/>
    <w:rsid w:val="00F44F07"/>
    <w:rsid w:val="00F46A93"/>
    <w:rsid w:val="00F46B4A"/>
    <w:rsid w:val="00F47512"/>
    <w:rsid w:val="00F47B76"/>
    <w:rsid w:val="00F47EAD"/>
    <w:rsid w:val="00F501D8"/>
    <w:rsid w:val="00F5125F"/>
    <w:rsid w:val="00F51903"/>
    <w:rsid w:val="00F51AE1"/>
    <w:rsid w:val="00F51D4B"/>
    <w:rsid w:val="00F52D5B"/>
    <w:rsid w:val="00F5492B"/>
    <w:rsid w:val="00F54B74"/>
    <w:rsid w:val="00F554F1"/>
    <w:rsid w:val="00F55A2E"/>
    <w:rsid w:val="00F55A3E"/>
    <w:rsid w:val="00F55AEC"/>
    <w:rsid w:val="00F571C3"/>
    <w:rsid w:val="00F57D37"/>
    <w:rsid w:val="00F60439"/>
    <w:rsid w:val="00F61549"/>
    <w:rsid w:val="00F62177"/>
    <w:rsid w:val="00F62FB3"/>
    <w:rsid w:val="00F6315C"/>
    <w:rsid w:val="00F65030"/>
    <w:rsid w:val="00F65967"/>
    <w:rsid w:val="00F65C45"/>
    <w:rsid w:val="00F670FE"/>
    <w:rsid w:val="00F7030A"/>
    <w:rsid w:val="00F72493"/>
    <w:rsid w:val="00F728A8"/>
    <w:rsid w:val="00F72B24"/>
    <w:rsid w:val="00F72DAE"/>
    <w:rsid w:val="00F73A39"/>
    <w:rsid w:val="00F741AE"/>
    <w:rsid w:val="00F74AB0"/>
    <w:rsid w:val="00F75BEE"/>
    <w:rsid w:val="00F75C7B"/>
    <w:rsid w:val="00F77024"/>
    <w:rsid w:val="00F77431"/>
    <w:rsid w:val="00F80471"/>
    <w:rsid w:val="00F80EEC"/>
    <w:rsid w:val="00F819D4"/>
    <w:rsid w:val="00F82F8F"/>
    <w:rsid w:val="00F83A6D"/>
    <w:rsid w:val="00F83CCA"/>
    <w:rsid w:val="00F856C7"/>
    <w:rsid w:val="00F85B7B"/>
    <w:rsid w:val="00F86433"/>
    <w:rsid w:val="00F871DD"/>
    <w:rsid w:val="00F92D5D"/>
    <w:rsid w:val="00F9433E"/>
    <w:rsid w:val="00F9471E"/>
    <w:rsid w:val="00F9509F"/>
    <w:rsid w:val="00F9586D"/>
    <w:rsid w:val="00F96417"/>
    <w:rsid w:val="00FA0D24"/>
    <w:rsid w:val="00FA0F43"/>
    <w:rsid w:val="00FA3200"/>
    <w:rsid w:val="00FA390F"/>
    <w:rsid w:val="00FA3E3B"/>
    <w:rsid w:val="00FA5D97"/>
    <w:rsid w:val="00FA5EC2"/>
    <w:rsid w:val="00FA665E"/>
    <w:rsid w:val="00FB254A"/>
    <w:rsid w:val="00FB30E6"/>
    <w:rsid w:val="00FB501D"/>
    <w:rsid w:val="00FB520F"/>
    <w:rsid w:val="00FB540A"/>
    <w:rsid w:val="00FB6A19"/>
    <w:rsid w:val="00FB713E"/>
    <w:rsid w:val="00FB75C6"/>
    <w:rsid w:val="00FC0BC2"/>
    <w:rsid w:val="00FC0C0F"/>
    <w:rsid w:val="00FC15EE"/>
    <w:rsid w:val="00FC1CFE"/>
    <w:rsid w:val="00FC1F68"/>
    <w:rsid w:val="00FC2006"/>
    <w:rsid w:val="00FC2050"/>
    <w:rsid w:val="00FC27F8"/>
    <w:rsid w:val="00FC3876"/>
    <w:rsid w:val="00FC457B"/>
    <w:rsid w:val="00FC45D8"/>
    <w:rsid w:val="00FC4934"/>
    <w:rsid w:val="00FC4AF4"/>
    <w:rsid w:val="00FC4B14"/>
    <w:rsid w:val="00FC4E01"/>
    <w:rsid w:val="00FC67F4"/>
    <w:rsid w:val="00FC7AA3"/>
    <w:rsid w:val="00FD039D"/>
    <w:rsid w:val="00FD1615"/>
    <w:rsid w:val="00FD1AE5"/>
    <w:rsid w:val="00FD2DB2"/>
    <w:rsid w:val="00FD310E"/>
    <w:rsid w:val="00FD387B"/>
    <w:rsid w:val="00FD3905"/>
    <w:rsid w:val="00FD4612"/>
    <w:rsid w:val="00FD4850"/>
    <w:rsid w:val="00FD5CB1"/>
    <w:rsid w:val="00FD656E"/>
    <w:rsid w:val="00FE1028"/>
    <w:rsid w:val="00FE1FEB"/>
    <w:rsid w:val="00FE31DB"/>
    <w:rsid w:val="00FE3256"/>
    <w:rsid w:val="00FE3275"/>
    <w:rsid w:val="00FE368D"/>
    <w:rsid w:val="00FE3728"/>
    <w:rsid w:val="00FE435E"/>
    <w:rsid w:val="00FE4C48"/>
    <w:rsid w:val="00FE54D1"/>
    <w:rsid w:val="00FE56CD"/>
    <w:rsid w:val="00FE5CCE"/>
    <w:rsid w:val="00FE6F9E"/>
    <w:rsid w:val="00FF0A8B"/>
    <w:rsid w:val="00FF255F"/>
    <w:rsid w:val="00FF27CE"/>
    <w:rsid w:val="00FF2B1A"/>
    <w:rsid w:val="00FF51E8"/>
    <w:rsid w:val="00FF54D4"/>
    <w:rsid w:val="00FF643A"/>
    <w:rsid w:val="00FF657D"/>
    <w:rsid w:val="00FF6D22"/>
    <w:rsid w:val="00FF6E20"/>
    <w:rsid w:val="00FF6F26"/>
    <w:rsid w:val="00FF78C2"/>
    <w:rsid w:val="2E1EBFFC"/>
    <w:rsid w:val="5E5E042C"/>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qFormat/>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customStyle="1" w:styleId="body2">
    <w:name w:val="body 2"/>
    <w:basedOn w:val="Normln"/>
    <w:uiPriority w:val="48"/>
    <w:qFormat/>
    <w:rsid w:val="00CA62CD"/>
    <w:pPr>
      <w:spacing w:after="180"/>
      <w:ind w:left="720"/>
      <w:jc w:val="both"/>
    </w:pPr>
    <w:rPr>
      <w:rFonts w:asciiTheme="minorHAnsi" w:eastAsia="MS Mincho" w:hAnsiTheme="minorHAnsi" w:cstheme="minorHAnsi"/>
      <w:color w:val="000000"/>
      <w:sz w:val="22"/>
      <w:szCs w:val="22"/>
      <w:lang w:eastAsia="en-US"/>
    </w:rPr>
  </w:style>
  <w:style w:type="paragraph" w:customStyle="1" w:styleId="RLlneksmlouvy0">
    <w:name w:val="RL Článek smlouvy"/>
    <w:basedOn w:val="Normln"/>
    <w:next w:val="RLTextlnkuslovan0"/>
    <w:qFormat/>
    <w:rsid w:val="00C107E2"/>
    <w:pPr>
      <w:keepNext/>
      <w:tabs>
        <w:tab w:val="num" w:pos="879"/>
      </w:tabs>
      <w:suppressAutoHyphens/>
      <w:spacing w:before="360" w:after="120" w:line="280" w:lineRule="exact"/>
      <w:ind w:left="879" w:hanging="737"/>
      <w:jc w:val="both"/>
      <w:outlineLvl w:val="0"/>
    </w:pPr>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85631818">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16798105">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5100684">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62753485">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E099E37B0EE2A4FB47E3F8BC0B4744A" ma:contentTypeVersion="11" ma:contentTypeDescription="Create a new document." ma:contentTypeScope="" ma:versionID="f4df7df32457b861b0dbf4e3008411c9">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9a45b60b20cae88eab73c92d227393f7"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F69768-DCA3-495D-9ED2-89676ED08EE8}">
  <ds:schemaRefs>
    <ds:schemaRef ds:uri="http://schemas.openxmlformats.org/officeDocument/2006/bibliography"/>
  </ds:schemaRefs>
</ds:datastoreItem>
</file>

<file path=customXml/itemProps2.xml><?xml version="1.0" encoding="utf-8"?>
<ds:datastoreItem xmlns:ds="http://schemas.openxmlformats.org/officeDocument/2006/customXml" ds:itemID="{A0D4BE67-2E0C-47D1-99E1-97325D31D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C5A726-98C2-4640-8168-49EB8BF4DCC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8B8CB1C-456E-418E-B0EB-FF0A82B091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9187</Words>
  <Characters>54082</Characters>
  <Application>Microsoft Office Word</Application>
  <DocSecurity>0</DocSecurity>
  <Lines>450</Lines>
  <Paragraphs>126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63143</CharactersWithSpaces>
  <SharedDoc>false</SharedDoc>
  <HLinks>
    <vt:vector size="24" baseType="variant">
      <vt:variant>
        <vt:i4>3735599</vt:i4>
      </vt:variant>
      <vt:variant>
        <vt:i4>9</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7995493</vt:i4>
      </vt:variant>
      <vt:variant>
        <vt:i4>6</vt:i4>
      </vt:variant>
      <vt:variant>
        <vt:i4>0</vt:i4>
      </vt:variant>
      <vt:variant>
        <vt:i4>5</vt:i4>
      </vt:variant>
      <vt:variant>
        <vt:lpwstr>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vt:lpwstr>
      </vt:variant>
      <vt:variant>
        <vt:lpwstr/>
      </vt:variant>
      <vt:variant>
        <vt:i4>65572</vt:i4>
      </vt:variant>
      <vt:variant>
        <vt:i4>3</vt:i4>
      </vt:variant>
      <vt:variant>
        <vt:i4>0</vt:i4>
      </vt:variant>
      <vt:variant>
        <vt:i4>5</vt:i4>
      </vt:variant>
      <vt:variant>
        <vt:lpwstr>mailto:faktury@egd.cz</vt:lpwstr>
      </vt:variant>
      <vt:variant>
        <vt:lpwstr/>
      </vt:variant>
      <vt:variant>
        <vt:i4>65572</vt:i4>
      </vt:variant>
      <vt:variant>
        <vt:i4>0</vt:i4>
      </vt:variant>
      <vt:variant>
        <vt:i4>0</vt:i4>
      </vt:variant>
      <vt:variant>
        <vt:i4>5</vt:i4>
      </vt:variant>
      <vt:variant>
        <vt:lpwstr>mailto:faktury@egd.cz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2017-06-28T15:08:00Z</cp:lastPrinted>
  <dcterms:created xsi:type="dcterms:W3CDTF">2022-06-30T13:53:00Z</dcterms:created>
  <dcterms:modified xsi:type="dcterms:W3CDTF">2022-07-22T11:54:00Z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